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362" w:rsidRPr="002039BB" w:rsidRDefault="00473362" w:rsidP="00AE42E3">
      <w:pPr>
        <w:jc w:val="center"/>
        <w:rPr>
          <w:rFonts w:ascii="Myriad Pro" w:hAnsi="Myriad Pro"/>
          <w:b/>
          <w:i/>
          <w:sz w:val="28"/>
          <w:szCs w:val="28"/>
        </w:rPr>
      </w:pPr>
      <w:r>
        <w:rPr>
          <w:rFonts w:ascii="Myriad Pro" w:hAnsi="Myriad Pro"/>
          <w:b/>
          <w:sz w:val="40"/>
          <w:szCs w:val="40"/>
        </w:rPr>
        <w:t>SZCZEGÓŁOWY OPIS OSI PRIORYTETOWYCH</w:t>
      </w:r>
      <w:r w:rsidR="00B147DC" w:rsidRPr="00073776">
        <w:rPr>
          <w:rFonts w:ascii="Myriad Pro" w:hAnsi="Myriad Pro"/>
          <w:b/>
          <w:sz w:val="40"/>
          <w:szCs w:val="40"/>
        </w:rPr>
        <w:t>REGIONALNEGO PROGRAMU OPERACYJNEGO WOJEWÓDZTWA ZACHODNIOPOMORSKIEGO 2014-2020</w:t>
      </w:r>
      <w:r w:rsidR="00AE42E3">
        <w:rPr>
          <w:rFonts w:ascii="Myriad Pro" w:hAnsi="Myriad Pro"/>
          <w:b/>
          <w:i/>
          <w:sz w:val="28"/>
          <w:szCs w:val="28"/>
        </w:rPr>
        <w:t xml:space="preserve"> </w:t>
      </w:r>
      <w:r>
        <w:rPr>
          <w:rFonts w:ascii="Myriad Pro" w:hAnsi="Myriad Pro"/>
          <w:b/>
          <w:i/>
          <w:sz w:val="28"/>
          <w:szCs w:val="28"/>
        </w:rPr>
        <w:t xml:space="preserve">(w zakresie Działania 6.5 typu projektu nr 1) </w:t>
      </w:r>
    </w:p>
    <w:p w:rsidR="00B147DC" w:rsidRDefault="00073776" w:rsidP="00073776">
      <w:pPr>
        <w:jc w:val="center"/>
      </w:pPr>
      <w:r w:rsidRPr="0071081F">
        <w:rPr>
          <w:rFonts w:ascii="Myriad Pro" w:eastAsia="Calibri" w:hAnsi="Myriad Pro" w:cs="Times New Roman"/>
          <w:noProof/>
          <w:lang w:eastAsia="pl-PL"/>
        </w:rPr>
        <w:drawing>
          <wp:inline distT="0" distB="0" distL="0" distR="0">
            <wp:extent cx="4543425" cy="3843788"/>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43485" cy="3843839"/>
                    </a:xfrm>
                    <a:prstGeom prst="rect">
                      <a:avLst/>
                    </a:prstGeom>
                    <a:noFill/>
                    <a:ln>
                      <a:noFill/>
                    </a:ln>
                  </pic:spPr>
                </pic:pic>
              </a:graphicData>
            </a:graphic>
          </wp:inline>
        </w:drawing>
      </w:r>
    </w:p>
    <w:p w:rsidR="00073776" w:rsidRDefault="001A61EB" w:rsidP="00073776">
      <w:pPr>
        <w:jc w:val="center"/>
      </w:pPr>
      <w:r>
        <w:t>2 kwietnia</w:t>
      </w:r>
      <w:r w:rsidR="00865CFB">
        <w:t xml:space="preserve"> 2015 </w:t>
      </w:r>
    </w:p>
    <w:p w:rsidR="00073776" w:rsidRDefault="00073776"/>
    <w:p w:rsidR="00073776" w:rsidRDefault="00073776">
      <w:pPr>
        <w:sectPr w:rsidR="00073776" w:rsidSect="0040692A">
          <w:headerReference w:type="default" r:id="rId9"/>
          <w:footerReference w:type="default" r:id="rId10"/>
          <w:pgSz w:w="16838" w:h="11906" w:orient="landscape"/>
          <w:pgMar w:top="1417" w:right="1417" w:bottom="1417" w:left="1417" w:header="708" w:footer="708" w:gutter="0"/>
          <w:cols w:space="708"/>
          <w:docGrid w:linePitch="360"/>
        </w:sectPr>
      </w:pPr>
    </w:p>
    <w:sdt>
      <w:sdtPr>
        <w:rPr>
          <w:rFonts w:asciiTheme="minorHAnsi" w:eastAsiaTheme="minorHAnsi" w:hAnsiTheme="minorHAnsi" w:cstheme="minorBidi"/>
          <w:b w:val="0"/>
          <w:bCs w:val="0"/>
          <w:color w:val="auto"/>
          <w:sz w:val="22"/>
          <w:szCs w:val="22"/>
          <w:lang w:eastAsia="en-US"/>
        </w:rPr>
        <w:id w:val="-91632777"/>
        <w:docPartObj>
          <w:docPartGallery w:val="Table of Contents"/>
          <w:docPartUnique/>
        </w:docPartObj>
      </w:sdtPr>
      <w:sdtContent>
        <w:p w:rsidR="00DB3C7C" w:rsidRDefault="00DB3C7C">
          <w:pPr>
            <w:pStyle w:val="Nagwekspisutreci"/>
          </w:pPr>
          <w:r>
            <w:t>Spis treści</w:t>
          </w:r>
        </w:p>
        <w:p w:rsidR="009408D6" w:rsidRDefault="00A279D3">
          <w:pPr>
            <w:pStyle w:val="Spistreci2"/>
            <w:tabs>
              <w:tab w:val="right" w:leader="dot" w:pos="13994"/>
            </w:tabs>
            <w:rPr>
              <w:rFonts w:eastAsiaTheme="minorEastAsia"/>
              <w:noProof/>
              <w:lang w:eastAsia="pl-PL"/>
            </w:rPr>
          </w:pPr>
          <w:r w:rsidRPr="00A279D3">
            <w:fldChar w:fldCharType="begin"/>
          </w:r>
          <w:r w:rsidR="00DB3C7C">
            <w:instrText xml:space="preserve"> TOC \o "1-3" \h \z \u </w:instrText>
          </w:r>
          <w:r w:rsidRPr="00A279D3">
            <w:fldChar w:fldCharType="separate"/>
          </w:r>
          <w:hyperlink w:anchor="_Toc413859688" w:history="1">
            <w:r w:rsidR="009408D6" w:rsidRPr="00356572">
              <w:rPr>
                <w:rStyle w:val="Hipercze"/>
                <w:rFonts w:ascii="MyriadPro-Bold" w:hAnsi="MyriadPro-Bold" w:cs="MyriadPro-Bold"/>
                <w:noProof/>
              </w:rPr>
              <w:t>VI RYNEK PRACY</w:t>
            </w:r>
            <w:r w:rsidR="009408D6">
              <w:rPr>
                <w:noProof/>
                <w:webHidden/>
              </w:rPr>
              <w:tab/>
            </w:r>
            <w:r>
              <w:rPr>
                <w:noProof/>
                <w:webHidden/>
              </w:rPr>
              <w:fldChar w:fldCharType="begin"/>
            </w:r>
            <w:r w:rsidR="009408D6">
              <w:rPr>
                <w:noProof/>
                <w:webHidden/>
              </w:rPr>
              <w:instrText xml:space="preserve"> PAGEREF _Toc413859688 \h </w:instrText>
            </w:r>
            <w:r>
              <w:rPr>
                <w:noProof/>
                <w:webHidden/>
              </w:rPr>
            </w:r>
            <w:r>
              <w:rPr>
                <w:noProof/>
                <w:webHidden/>
              </w:rPr>
              <w:fldChar w:fldCharType="separate"/>
            </w:r>
            <w:r w:rsidR="00AE42E3">
              <w:rPr>
                <w:noProof/>
                <w:webHidden/>
              </w:rPr>
              <w:t>4</w:t>
            </w:r>
            <w:r>
              <w:rPr>
                <w:noProof/>
                <w:webHidden/>
              </w:rPr>
              <w:fldChar w:fldCharType="end"/>
            </w:r>
          </w:hyperlink>
        </w:p>
        <w:p w:rsidR="009408D6" w:rsidRDefault="00A279D3">
          <w:pPr>
            <w:pStyle w:val="Spistreci1"/>
            <w:tabs>
              <w:tab w:val="right" w:leader="dot" w:pos="13994"/>
            </w:tabs>
            <w:rPr>
              <w:rFonts w:eastAsiaTheme="minorEastAsia"/>
              <w:noProof/>
              <w:lang w:eastAsia="pl-PL"/>
            </w:rPr>
          </w:pPr>
          <w:hyperlink w:anchor="_Toc413859689" w:history="1">
            <w:r w:rsidR="009408D6" w:rsidRPr="00356572">
              <w:rPr>
                <w:rStyle w:val="Hipercze"/>
                <w:rFonts w:ascii="Myriad Pro" w:hAnsi="Myriad Pro"/>
                <w:noProof/>
              </w:rPr>
              <w:t>Załącznik 1 Tabela transpozycji PI na działania/ poddziałania w poszczególnych osiach priorytetowych</w:t>
            </w:r>
            <w:r w:rsidR="009408D6">
              <w:rPr>
                <w:noProof/>
                <w:webHidden/>
              </w:rPr>
              <w:tab/>
            </w:r>
            <w:r>
              <w:rPr>
                <w:noProof/>
                <w:webHidden/>
              </w:rPr>
              <w:fldChar w:fldCharType="begin"/>
            </w:r>
            <w:r w:rsidR="009408D6">
              <w:rPr>
                <w:noProof/>
                <w:webHidden/>
              </w:rPr>
              <w:instrText xml:space="preserve"> PAGEREF _Toc413859689 \h </w:instrText>
            </w:r>
            <w:r>
              <w:rPr>
                <w:noProof/>
                <w:webHidden/>
              </w:rPr>
            </w:r>
            <w:r>
              <w:rPr>
                <w:noProof/>
                <w:webHidden/>
              </w:rPr>
              <w:fldChar w:fldCharType="separate"/>
            </w:r>
            <w:r w:rsidR="00AE42E3">
              <w:rPr>
                <w:noProof/>
                <w:webHidden/>
              </w:rPr>
              <w:t>11</w:t>
            </w:r>
            <w:r>
              <w:rPr>
                <w:noProof/>
                <w:webHidden/>
              </w:rPr>
              <w:fldChar w:fldCharType="end"/>
            </w:r>
          </w:hyperlink>
        </w:p>
        <w:p w:rsidR="009408D6" w:rsidRDefault="00A279D3">
          <w:pPr>
            <w:pStyle w:val="Spistreci1"/>
            <w:tabs>
              <w:tab w:val="right" w:leader="dot" w:pos="13994"/>
            </w:tabs>
            <w:rPr>
              <w:rFonts w:eastAsiaTheme="minorEastAsia"/>
              <w:noProof/>
              <w:lang w:eastAsia="pl-PL"/>
            </w:rPr>
          </w:pPr>
          <w:hyperlink w:anchor="_Toc413859690" w:history="1">
            <w:r w:rsidR="009408D6" w:rsidRPr="00356572">
              <w:rPr>
                <w:rStyle w:val="Hipercze"/>
                <w:rFonts w:ascii="Myriad Pro" w:hAnsi="Myriad Pro"/>
                <w:noProof/>
              </w:rPr>
              <w:t>Załącznik 2 – Tabela wskaźników rezultatu bezpośredniego i produktu dla działań i poddziałań</w:t>
            </w:r>
            <w:r w:rsidR="009408D6">
              <w:rPr>
                <w:noProof/>
                <w:webHidden/>
              </w:rPr>
              <w:tab/>
            </w:r>
            <w:r>
              <w:rPr>
                <w:noProof/>
                <w:webHidden/>
              </w:rPr>
              <w:fldChar w:fldCharType="begin"/>
            </w:r>
            <w:r w:rsidR="009408D6">
              <w:rPr>
                <w:noProof/>
                <w:webHidden/>
              </w:rPr>
              <w:instrText xml:space="preserve"> PAGEREF _Toc413859690 \h </w:instrText>
            </w:r>
            <w:r>
              <w:rPr>
                <w:noProof/>
                <w:webHidden/>
              </w:rPr>
            </w:r>
            <w:r>
              <w:rPr>
                <w:noProof/>
                <w:webHidden/>
              </w:rPr>
              <w:fldChar w:fldCharType="separate"/>
            </w:r>
            <w:r w:rsidR="00AE42E3">
              <w:rPr>
                <w:noProof/>
                <w:webHidden/>
              </w:rPr>
              <w:t>12</w:t>
            </w:r>
            <w:r>
              <w:rPr>
                <w:noProof/>
                <w:webHidden/>
              </w:rPr>
              <w:fldChar w:fldCharType="end"/>
            </w:r>
          </w:hyperlink>
        </w:p>
        <w:p w:rsidR="009408D6" w:rsidRDefault="00A279D3">
          <w:pPr>
            <w:pStyle w:val="Spistreci1"/>
            <w:tabs>
              <w:tab w:val="right" w:leader="dot" w:pos="13994"/>
            </w:tabs>
            <w:rPr>
              <w:rFonts w:eastAsiaTheme="minorEastAsia"/>
              <w:noProof/>
              <w:lang w:eastAsia="pl-PL"/>
            </w:rPr>
          </w:pPr>
          <w:hyperlink w:anchor="_Toc413859691" w:history="1">
            <w:r w:rsidR="009408D6" w:rsidRPr="00356572">
              <w:rPr>
                <w:rStyle w:val="Hipercze"/>
                <w:rFonts w:ascii="Myriad Pro" w:hAnsi="Myriad Pro"/>
                <w:noProof/>
              </w:rPr>
              <w:t>Załącznik 3 - Kryteria wyboru projektów dla poszczególnych osi priorytetowych, działań i poddziałań</w:t>
            </w:r>
            <w:r w:rsidR="009408D6">
              <w:rPr>
                <w:noProof/>
                <w:webHidden/>
              </w:rPr>
              <w:tab/>
            </w:r>
            <w:r>
              <w:rPr>
                <w:noProof/>
                <w:webHidden/>
              </w:rPr>
              <w:fldChar w:fldCharType="begin"/>
            </w:r>
            <w:r w:rsidR="009408D6">
              <w:rPr>
                <w:noProof/>
                <w:webHidden/>
              </w:rPr>
              <w:instrText xml:space="preserve"> PAGEREF _Toc413859691 \h </w:instrText>
            </w:r>
            <w:r>
              <w:rPr>
                <w:noProof/>
                <w:webHidden/>
              </w:rPr>
            </w:r>
            <w:r>
              <w:rPr>
                <w:noProof/>
                <w:webHidden/>
              </w:rPr>
              <w:fldChar w:fldCharType="separate"/>
            </w:r>
            <w:r w:rsidR="00AE42E3">
              <w:rPr>
                <w:noProof/>
                <w:webHidden/>
              </w:rPr>
              <w:t>14</w:t>
            </w:r>
            <w:r>
              <w:rPr>
                <w:noProof/>
                <w:webHidden/>
              </w:rPr>
              <w:fldChar w:fldCharType="end"/>
            </w:r>
          </w:hyperlink>
        </w:p>
        <w:p w:rsidR="009408D6" w:rsidRDefault="00A279D3">
          <w:pPr>
            <w:pStyle w:val="Spistreci1"/>
            <w:tabs>
              <w:tab w:val="right" w:leader="dot" w:pos="13994"/>
            </w:tabs>
            <w:rPr>
              <w:rFonts w:eastAsiaTheme="minorEastAsia"/>
              <w:noProof/>
              <w:lang w:eastAsia="pl-PL"/>
            </w:rPr>
          </w:pPr>
          <w:hyperlink w:anchor="_Toc413859692" w:history="1">
            <w:r w:rsidR="009408D6" w:rsidRPr="00356572">
              <w:rPr>
                <w:rStyle w:val="Hipercze"/>
                <w:rFonts w:ascii="Myriad Pro" w:hAnsi="Myriad Pro"/>
                <w:noProof/>
              </w:rPr>
              <w:t>Załącznik 5 - Wykaz projektów zidentyfikowanych przez właściwą instytucję w ramach trybu pozakonkursowego wraz informacją o projekcie i podmiocie, który będzie wnioskodawcą</w:t>
            </w:r>
            <w:r w:rsidR="009408D6">
              <w:rPr>
                <w:noProof/>
                <w:webHidden/>
              </w:rPr>
              <w:tab/>
            </w:r>
            <w:r>
              <w:rPr>
                <w:noProof/>
                <w:webHidden/>
              </w:rPr>
              <w:fldChar w:fldCharType="begin"/>
            </w:r>
            <w:r w:rsidR="009408D6">
              <w:rPr>
                <w:noProof/>
                <w:webHidden/>
              </w:rPr>
              <w:instrText xml:space="preserve"> PAGEREF _Toc413859692 \h </w:instrText>
            </w:r>
            <w:r>
              <w:rPr>
                <w:noProof/>
                <w:webHidden/>
              </w:rPr>
            </w:r>
            <w:r>
              <w:rPr>
                <w:noProof/>
                <w:webHidden/>
              </w:rPr>
              <w:fldChar w:fldCharType="separate"/>
            </w:r>
            <w:r w:rsidR="00AE42E3">
              <w:rPr>
                <w:noProof/>
                <w:webHidden/>
              </w:rPr>
              <w:t>20</w:t>
            </w:r>
            <w:r>
              <w:rPr>
                <w:noProof/>
                <w:webHidden/>
              </w:rPr>
              <w:fldChar w:fldCharType="end"/>
            </w:r>
          </w:hyperlink>
        </w:p>
        <w:p w:rsidR="00DB3C7C" w:rsidRDefault="00A279D3">
          <w:r>
            <w:rPr>
              <w:b/>
              <w:bCs/>
            </w:rPr>
            <w:fldChar w:fldCharType="end"/>
          </w:r>
        </w:p>
      </w:sdtContent>
    </w:sdt>
    <w:p w:rsidR="00601DF1" w:rsidRDefault="00601DF1">
      <w:pPr>
        <w:sectPr w:rsidR="00601DF1" w:rsidSect="0040692A">
          <w:headerReference w:type="default" r:id="rId11"/>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tblPr>
      <w:tblGrid>
        <w:gridCol w:w="851"/>
        <w:gridCol w:w="1598"/>
        <w:gridCol w:w="3912"/>
        <w:gridCol w:w="2643"/>
        <w:gridCol w:w="5438"/>
      </w:tblGrid>
      <w:tr w:rsidR="00BB6719" w:rsidRPr="0040692A" w:rsidTr="00BB6719">
        <w:trPr>
          <w:trHeight w:val="585"/>
        </w:trPr>
        <w:tc>
          <w:tcPr>
            <w:tcW w:w="851" w:type="dxa"/>
            <w:vMerge w:val="restart"/>
            <w:tcBorders>
              <w:top w:val="nil"/>
              <w:left w:val="nil"/>
              <w:bottom w:val="nil"/>
              <w:right w:val="nil"/>
            </w:tcBorders>
            <w:shd w:val="clear" w:color="auto" w:fill="auto"/>
            <w:noWrap/>
            <w:vAlign w:val="bottom"/>
            <w:hideMark/>
          </w:tcPr>
          <w:p w:rsidR="00BB6719" w:rsidRPr="004A3702" w:rsidRDefault="00BB6719" w:rsidP="00BB6719">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Numer i nazwa osi priorytetowej</w:t>
            </w:r>
          </w:p>
        </w:tc>
      </w:tr>
      <w:tr w:rsidR="00BB6719" w:rsidRPr="0040692A" w:rsidTr="00601DF1">
        <w:trPr>
          <w:trHeight w:val="585"/>
        </w:trPr>
        <w:tc>
          <w:tcPr>
            <w:tcW w:w="851" w:type="dxa"/>
            <w:vMerge/>
            <w:tcBorders>
              <w:top w:val="nil"/>
              <w:left w:val="nil"/>
              <w:bottom w:val="nil"/>
              <w:right w:val="nil"/>
            </w:tcBorders>
            <w:vAlign w:val="center"/>
            <w:hideMark/>
          </w:tcPr>
          <w:p w:rsidR="00BB6719" w:rsidRPr="0040692A" w:rsidRDefault="00BB6719" w:rsidP="00BD5CB3">
            <w:pPr>
              <w:pStyle w:val="Nagwek2"/>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BB6719" w:rsidRPr="00BD5CB3" w:rsidRDefault="00BB6719" w:rsidP="00BD5CB3">
            <w:pPr>
              <w:pStyle w:val="Nagwek2"/>
              <w:jc w:val="center"/>
              <w:rPr>
                <w:rFonts w:ascii="Myriad Pro" w:eastAsia="Times New Roman" w:hAnsi="Myriad Pro" w:cs="Times New Roman"/>
                <w:color w:val="000000"/>
                <w:sz w:val="20"/>
                <w:szCs w:val="20"/>
                <w:lang w:eastAsia="pl-PL"/>
              </w:rPr>
            </w:pPr>
            <w:bookmarkStart w:id="0" w:name="_Toc413859688"/>
            <w:r w:rsidRPr="00BD5CB3">
              <w:rPr>
                <w:rFonts w:ascii="MyriadPro-Bold" w:hAnsi="MyriadPro-Bold" w:cs="MyriadPro-Bold"/>
                <w:bCs w:val="0"/>
                <w:color w:val="auto"/>
                <w:sz w:val="16"/>
                <w:szCs w:val="16"/>
              </w:rPr>
              <w:t>VI RYNEK PRACY</w:t>
            </w:r>
            <w:bookmarkEnd w:id="0"/>
          </w:p>
        </w:tc>
      </w:tr>
      <w:tr w:rsidR="00BB6719" w:rsidRPr="0040692A" w:rsidTr="00BB6719">
        <w:trPr>
          <w:trHeight w:val="585"/>
        </w:trPr>
        <w:tc>
          <w:tcPr>
            <w:tcW w:w="851" w:type="dxa"/>
            <w:vMerge w:val="restart"/>
            <w:tcBorders>
              <w:top w:val="nil"/>
              <w:left w:val="nil"/>
              <w:bottom w:val="nil"/>
              <w:right w:val="nil"/>
            </w:tcBorders>
            <w:shd w:val="clear" w:color="auto" w:fill="auto"/>
            <w:noWrap/>
            <w:vAlign w:val="bottom"/>
            <w:hideMark/>
          </w:tcPr>
          <w:p w:rsidR="00BB6719" w:rsidRPr="004A3702" w:rsidRDefault="00BB6719" w:rsidP="00BB6719">
            <w:pPr>
              <w:pStyle w:val="Akapitzlist"/>
              <w:numPr>
                <w:ilvl w:val="0"/>
                <w:numId w:val="8"/>
              </w:numPr>
              <w:spacing w:after="0" w:line="240" w:lineRule="auto"/>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Cel tematyczny</w:t>
            </w:r>
          </w:p>
        </w:tc>
      </w:tr>
      <w:tr w:rsidR="00BB6719" w:rsidRPr="0040692A" w:rsidTr="00BB6719">
        <w:trPr>
          <w:trHeight w:val="585"/>
        </w:trPr>
        <w:tc>
          <w:tcPr>
            <w:tcW w:w="851" w:type="dxa"/>
            <w:vMerge/>
            <w:tcBorders>
              <w:top w:val="nil"/>
              <w:left w:val="nil"/>
              <w:bottom w:val="nil"/>
              <w:right w:val="nil"/>
            </w:tcBorders>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B6719" w:rsidRPr="001D754D" w:rsidRDefault="00AD420E" w:rsidP="001D754D">
            <w:pPr>
              <w:spacing w:before="40" w:after="40" w:line="240" w:lineRule="auto"/>
              <w:jc w:val="both"/>
              <w:rPr>
                <w:rFonts w:ascii="Myriad Pro" w:eastAsia="Times New Roman" w:hAnsi="Myriad Pro" w:cs="Times New Roman"/>
                <w:color w:val="000000"/>
                <w:sz w:val="20"/>
                <w:szCs w:val="20"/>
                <w:lang w:eastAsia="pl-PL"/>
              </w:rPr>
            </w:pPr>
            <w:r w:rsidRPr="001D754D">
              <w:rPr>
                <w:rFonts w:ascii="Myriad Pro" w:eastAsia="Times New Roman" w:hAnsi="Myriad Pro" w:cs="Times New Roman"/>
                <w:color w:val="000000"/>
                <w:sz w:val="20"/>
                <w:szCs w:val="20"/>
                <w:lang w:eastAsia="pl-PL"/>
              </w:rPr>
              <w:t>8</w:t>
            </w:r>
            <w:r w:rsidR="00587174" w:rsidRPr="001D754D">
              <w:rPr>
                <w:rFonts w:ascii="Myriad Pro" w:eastAsia="Times New Roman" w:hAnsi="Myriad Pro" w:cs="Times New Roman"/>
                <w:color w:val="000000"/>
                <w:sz w:val="20"/>
                <w:szCs w:val="20"/>
                <w:lang w:eastAsia="pl-PL"/>
              </w:rPr>
              <w:t>.</w:t>
            </w:r>
            <w:r w:rsidRPr="001D754D">
              <w:rPr>
                <w:rFonts w:ascii="Myriad Pro" w:eastAsia="Times New Roman" w:hAnsi="Myriad Pro" w:cs="Times New Roman"/>
                <w:color w:val="000000"/>
                <w:sz w:val="20"/>
                <w:szCs w:val="20"/>
                <w:lang w:eastAsia="pl-PL"/>
              </w:rPr>
              <w:t xml:space="preserve"> Promowanie trwałego i wysokiej </w:t>
            </w:r>
            <w:r w:rsidR="004367C9" w:rsidRPr="001D754D">
              <w:rPr>
                <w:rFonts w:ascii="Myriad Pro" w:eastAsia="Times New Roman" w:hAnsi="Myriad Pro" w:cs="Times New Roman"/>
                <w:color w:val="000000"/>
                <w:sz w:val="20"/>
                <w:szCs w:val="20"/>
                <w:lang w:eastAsia="pl-PL"/>
              </w:rPr>
              <w:t>jakości zatrudnienia oraz wsparcie mobilności pracowników</w:t>
            </w:r>
            <w:r w:rsidR="00F57A3D" w:rsidRPr="001D754D">
              <w:rPr>
                <w:rFonts w:ascii="Myriad Pro" w:eastAsia="Times New Roman" w:hAnsi="Myriad Pro" w:cs="Times New Roman"/>
                <w:color w:val="000000"/>
                <w:sz w:val="20"/>
                <w:szCs w:val="20"/>
                <w:lang w:eastAsia="pl-PL"/>
              </w:rPr>
              <w:t>.</w:t>
            </w:r>
          </w:p>
        </w:tc>
      </w:tr>
      <w:tr w:rsidR="00BB6719" w:rsidRPr="0040692A" w:rsidTr="00BB6719">
        <w:trPr>
          <w:trHeight w:val="585"/>
        </w:trPr>
        <w:tc>
          <w:tcPr>
            <w:tcW w:w="851" w:type="dxa"/>
            <w:vMerge w:val="restart"/>
            <w:tcBorders>
              <w:top w:val="nil"/>
              <w:left w:val="nil"/>
              <w:bottom w:val="nil"/>
              <w:right w:val="nil"/>
            </w:tcBorders>
            <w:shd w:val="clear" w:color="auto" w:fill="auto"/>
            <w:noWrap/>
            <w:vAlign w:val="bottom"/>
            <w:hideMark/>
          </w:tcPr>
          <w:p w:rsidR="00BB6719" w:rsidRPr="004A3702" w:rsidRDefault="00BB6719" w:rsidP="00BB6719">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 xml:space="preserve">Cele szczegółowe osi priorytetowej </w:t>
            </w:r>
          </w:p>
        </w:tc>
      </w:tr>
      <w:tr w:rsidR="00BB6719" w:rsidRPr="0040692A" w:rsidTr="00BB6719">
        <w:trPr>
          <w:trHeight w:val="585"/>
        </w:trPr>
        <w:tc>
          <w:tcPr>
            <w:tcW w:w="851" w:type="dxa"/>
            <w:vMerge/>
            <w:tcBorders>
              <w:top w:val="nil"/>
              <w:left w:val="nil"/>
              <w:bottom w:val="nil"/>
              <w:right w:val="nil"/>
            </w:tcBorders>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228C8" w:rsidRPr="00D228C8" w:rsidRDefault="00D228C8" w:rsidP="00D228C8">
            <w:pPr>
              <w:pStyle w:val="Akapitzlist"/>
              <w:numPr>
                <w:ilvl w:val="0"/>
                <w:numId w:val="35"/>
              </w:numPr>
              <w:spacing w:before="40" w:after="40" w:line="240" w:lineRule="auto"/>
              <w:ind w:left="357" w:hanging="357"/>
              <w:contextualSpacing w:val="0"/>
              <w:jc w:val="both"/>
              <w:rPr>
                <w:rFonts w:ascii="Myriad Pro" w:eastAsia="Times New Roman" w:hAnsi="Myriad Pro" w:cs="Times New Roman"/>
                <w:color w:val="000000"/>
                <w:sz w:val="20"/>
                <w:szCs w:val="20"/>
                <w:lang w:eastAsia="pl-PL"/>
              </w:rPr>
            </w:pPr>
            <w:r w:rsidRPr="00D228C8">
              <w:rPr>
                <w:rFonts w:ascii="Myriad Pro" w:eastAsia="Times New Roman" w:hAnsi="Myriad Pro" w:cs="Times New Roman"/>
                <w:color w:val="000000"/>
                <w:sz w:val="20"/>
                <w:szCs w:val="20"/>
                <w:lang w:eastAsia="pl-PL"/>
              </w:rPr>
              <w:t>Wzrost liczby przedsiębiorstw z sektora mikro, małych i średnich, które zrealizowały cel rozwojowy.</w:t>
            </w:r>
          </w:p>
          <w:p w:rsidR="00D228C8" w:rsidRPr="00D228C8" w:rsidRDefault="00D228C8" w:rsidP="00D228C8">
            <w:pPr>
              <w:pStyle w:val="Akapitzlist"/>
              <w:numPr>
                <w:ilvl w:val="0"/>
                <w:numId w:val="35"/>
              </w:numPr>
              <w:spacing w:before="40" w:after="40" w:line="240" w:lineRule="auto"/>
              <w:ind w:left="357" w:hanging="357"/>
              <w:contextualSpacing w:val="0"/>
              <w:jc w:val="both"/>
              <w:rPr>
                <w:rFonts w:ascii="Myriad Pro" w:eastAsia="Times New Roman" w:hAnsi="Myriad Pro" w:cs="Times New Roman"/>
                <w:color w:val="000000"/>
                <w:sz w:val="20"/>
                <w:szCs w:val="20"/>
                <w:lang w:eastAsia="pl-PL"/>
              </w:rPr>
            </w:pPr>
            <w:r w:rsidRPr="00D228C8">
              <w:rPr>
                <w:rFonts w:ascii="Myriad Pro" w:eastAsia="Times New Roman" w:hAnsi="Myriad Pro" w:cs="Times New Roman"/>
                <w:color w:val="000000"/>
                <w:sz w:val="20"/>
                <w:szCs w:val="20"/>
                <w:lang w:eastAsia="pl-PL"/>
              </w:rPr>
              <w:t xml:space="preserve">Wzrost zdolności przystosowania się przedsiębiorstw do zmian oraz zniwelowanie ryzyka bezrobocia pracowników przedsiębiorstw przechodzących procesy adaptacyjne. </w:t>
            </w:r>
          </w:p>
          <w:p w:rsidR="00D228C8" w:rsidRPr="00D228C8" w:rsidRDefault="00D228C8" w:rsidP="00D228C8">
            <w:pPr>
              <w:pStyle w:val="Akapitzlist"/>
              <w:numPr>
                <w:ilvl w:val="0"/>
                <w:numId w:val="35"/>
              </w:numPr>
              <w:spacing w:before="40" w:after="40" w:line="240" w:lineRule="auto"/>
              <w:ind w:left="357" w:hanging="357"/>
              <w:contextualSpacing w:val="0"/>
              <w:jc w:val="both"/>
              <w:rPr>
                <w:rFonts w:ascii="Myriad Pro" w:eastAsia="Times New Roman" w:hAnsi="Myriad Pro" w:cs="Times New Roman"/>
                <w:color w:val="000000"/>
                <w:sz w:val="20"/>
                <w:szCs w:val="20"/>
                <w:lang w:eastAsia="pl-PL"/>
              </w:rPr>
            </w:pPr>
            <w:r w:rsidRPr="00D228C8">
              <w:rPr>
                <w:rFonts w:ascii="Myriad Pro" w:eastAsia="Times New Roman" w:hAnsi="Myriad Pro" w:cs="Times New Roman"/>
                <w:color w:val="000000"/>
                <w:sz w:val="20"/>
                <w:szCs w:val="20"/>
                <w:lang w:eastAsia="pl-PL"/>
              </w:rPr>
              <w:t>Zwiększenie liczby nowoutworzonych przedsiębiorstw oraz utworzonych miejsc pracy w tych przedsiębiorstwach.</w:t>
            </w:r>
          </w:p>
          <w:p w:rsidR="00D228C8" w:rsidRPr="00D228C8" w:rsidRDefault="00D228C8" w:rsidP="00D228C8">
            <w:pPr>
              <w:pStyle w:val="Akapitzlist"/>
              <w:numPr>
                <w:ilvl w:val="0"/>
                <w:numId w:val="35"/>
              </w:numPr>
              <w:spacing w:before="40" w:after="40" w:line="240" w:lineRule="auto"/>
              <w:ind w:left="357" w:hanging="357"/>
              <w:contextualSpacing w:val="0"/>
              <w:jc w:val="both"/>
              <w:rPr>
                <w:rFonts w:ascii="Myriad Pro" w:eastAsia="Times New Roman" w:hAnsi="Myriad Pro" w:cs="Times New Roman"/>
                <w:color w:val="000000"/>
                <w:sz w:val="20"/>
                <w:szCs w:val="20"/>
                <w:lang w:eastAsia="pl-PL"/>
              </w:rPr>
            </w:pPr>
            <w:r w:rsidRPr="00D228C8">
              <w:rPr>
                <w:rFonts w:ascii="Myriad Pro" w:eastAsia="Times New Roman" w:hAnsi="Myriad Pro" w:cs="Times New Roman"/>
                <w:color w:val="000000"/>
                <w:sz w:val="20"/>
                <w:szCs w:val="20"/>
                <w:lang w:eastAsia="pl-PL"/>
              </w:rPr>
              <w:t>Zwiększenie zatrudnienia wśród osób bezrobotnych, poszukujących pracy i nieaktywnych zawodowo znajdujących się w szczególnie trudnej sytuacji na rynku pracy.</w:t>
            </w:r>
          </w:p>
          <w:p w:rsidR="00D228C8" w:rsidRPr="00D228C8" w:rsidRDefault="00D228C8" w:rsidP="00D228C8">
            <w:pPr>
              <w:pStyle w:val="Akapitzlist"/>
              <w:numPr>
                <w:ilvl w:val="0"/>
                <w:numId w:val="35"/>
              </w:numPr>
              <w:spacing w:before="40" w:after="40" w:line="240" w:lineRule="auto"/>
              <w:ind w:left="357" w:hanging="357"/>
              <w:contextualSpacing w:val="0"/>
              <w:jc w:val="both"/>
              <w:rPr>
                <w:rFonts w:ascii="Myriad Pro" w:eastAsia="Times New Roman" w:hAnsi="Myriad Pro" w:cs="Times New Roman"/>
                <w:color w:val="000000"/>
                <w:sz w:val="20"/>
                <w:szCs w:val="20"/>
                <w:lang w:eastAsia="pl-PL"/>
              </w:rPr>
            </w:pPr>
            <w:r w:rsidRPr="00D228C8">
              <w:rPr>
                <w:rFonts w:ascii="Myriad Pro" w:eastAsia="Times New Roman" w:hAnsi="Myriad Pro" w:cs="Times New Roman"/>
                <w:color w:val="000000"/>
                <w:sz w:val="20"/>
                <w:szCs w:val="20"/>
                <w:lang w:eastAsia="pl-PL"/>
              </w:rPr>
              <w:t>Wzrost zatrudnienia oraz powrót na rynek pracy osób, którym utrudnia to sytuacja rodzinna wynikająca z opieki nad dziećmi do lat 3.</w:t>
            </w:r>
          </w:p>
          <w:p w:rsidR="007D1324" w:rsidRPr="00D228C8" w:rsidRDefault="00D228C8" w:rsidP="00D228C8">
            <w:pPr>
              <w:pStyle w:val="Akapitzlist"/>
              <w:numPr>
                <w:ilvl w:val="0"/>
                <w:numId w:val="35"/>
              </w:numPr>
              <w:spacing w:before="40" w:after="40" w:line="240" w:lineRule="auto"/>
              <w:ind w:left="357" w:hanging="357"/>
              <w:contextualSpacing w:val="0"/>
              <w:jc w:val="both"/>
              <w:rPr>
                <w:rFonts w:ascii="Myriad Pro" w:eastAsia="Times New Roman" w:hAnsi="Myriad Pro" w:cs="Times New Roman"/>
                <w:color w:val="000000"/>
                <w:sz w:val="20"/>
                <w:szCs w:val="20"/>
                <w:lang w:eastAsia="pl-PL"/>
              </w:rPr>
            </w:pPr>
            <w:r w:rsidRPr="00D228C8">
              <w:rPr>
                <w:rFonts w:ascii="Myriad Pro" w:eastAsia="Times New Roman" w:hAnsi="Myriad Pro" w:cs="Times New Roman"/>
                <w:color w:val="000000"/>
                <w:sz w:val="20"/>
                <w:szCs w:val="20"/>
                <w:lang w:eastAsia="pl-PL"/>
              </w:rPr>
              <w:t>Wdrożenie programów zdrowotnych dla chorób negatywnie wpływających na rynek pracy, dedykowanych osobom w wieku aktywności zawodowej.</w:t>
            </w:r>
          </w:p>
        </w:tc>
      </w:tr>
      <w:tr w:rsidR="00BB6719" w:rsidRPr="0040692A" w:rsidTr="00BB6719">
        <w:trPr>
          <w:trHeight w:val="585"/>
        </w:trPr>
        <w:tc>
          <w:tcPr>
            <w:tcW w:w="851" w:type="dxa"/>
            <w:vMerge w:val="restart"/>
            <w:tcBorders>
              <w:top w:val="nil"/>
              <w:left w:val="nil"/>
              <w:bottom w:val="nil"/>
              <w:right w:val="nil"/>
            </w:tcBorders>
            <w:shd w:val="clear" w:color="auto" w:fill="auto"/>
            <w:noWrap/>
            <w:vAlign w:val="bottom"/>
            <w:hideMark/>
          </w:tcPr>
          <w:p w:rsidR="00BB6719" w:rsidRPr="004A3702" w:rsidRDefault="00BB671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Syntetyczny opis osi priorytetowej</w:t>
            </w:r>
          </w:p>
        </w:tc>
      </w:tr>
      <w:tr w:rsidR="00BB6719" w:rsidRPr="0040692A" w:rsidTr="00BB6719">
        <w:trPr>
          <w:trHeight w:val="585"/>
        </w:trPr>
        <w:tc>
          <w:tcPr>
            <w:tcW w:w="851" w:type="dxa"/>
            <w:vMerge/>
            <w:tcBorders>
              <w:top w:val="nil"/>
              <w:left w:val="nil"/>
              <w:bottom w:val="nil"/>
              <w:right w:val="nil"/>
            </w:tcBorders>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228C8" w:rsidRDefault="00D228C8" w:rsidP="00D228C8">
            <w:pPr>
              <w:spacing w:before="40" w:after="40" w:line="240" w:lineRule="auto"/>
              <w:jc w:val="both"/>
              <w:rPr>
                <w:rFonts w:ascii="Myriad Pro" w:eastAsia="Times New Roman" w:hAnsi="Myriad Pro" w:cs="Times New Roman"/>
                <w:color w:val="000000"/>
                <w:sz w:val="20"/>
                <w:szCs w:val="20"/>
                <w:lang w:eastAsia="pl-PL"/>
              </w:rPr>
            </w:pPr>
            <w:r w:rsidRPr="0019080D">
              <w:rPr>
                <w:rFonts w:ascii="Myriad Pro" w:eastAsia="Times New Roman" w:hAnsi="Myriad Pro" w:cs="Times New Roman"/>
                <w:color w:val="000000"/>
                <w:sz w:val="20"/>
                <w:szCs w:val="20"/>
                <w:lang w:eastAsia="pl-PL"/>
              </w:rPr>
              <w:t>Przedsięwzięcia przewidziane w ramach osi VI Rynek Pracy mają na celu efektywniejsze wykorzystanie kapitału ludzkiego na rynku pracy poprzez m.in. zwiększenie zatrudnienia osób bezrobotnych oraz biernych zawodowo w wieku powyżej 29 roku życia, które znajdują się w szczególnie trudnej sytuacji na rynku pracy, tj.: osoby w wieku powyżej 50 roku życia, kobiety, osoby niepełnosprawne, osoby długotrwale bezrobotne oraz osoby niskowykwalifikowane.</w:t>
            </w:r>
          </w:p>
          <w:p w:rsidR="00D228C8" w:rsidRDefault="00D228C8" w:rsidP="00D228C8">
            <w:pPr>
              <w:spacing w:before="40" w:after="40" w:line="240" w:lineRule="auto"/>
              <w:jc w:val="both"/>
              <w:rPr>
                <w:rFonts w:ascii="Myriad Pro" w:eastAsia="Times New Roman" w:hAnsi="Myriad Pro" w:cs="Times New Roman"/>
                <w:color w:val="000000"/>
                <w:sz w:val="20"/>
                <w:szCs w:val="20"/>
                <w:lang w:eastAsia="pl-PL"/>
              </w:rPr>
            </w:pPr>
            <w:r w:rsidRPr="0019080D">
              <w:rPr>
                <w:rFonts w:ascii="Myriad Pro" w:eastAsia="Times New Roman" w:hAnsi="Myriad Pro" w:cs="Times New Roman"/>
                <w:color w:val="000000"/>
                <w:sz w:val="20"/>
                <w:szCs w:val="20"/>
                <w:lang w:eastAsia="pl-PL"/>
              </w:rPr>
              <w:t>Wsparcie kierowane jest również do przedsiębiorców i przedsiębiorstw z sektora mikro, małych i średnich przedsiębiorstw oraz ich pracowników w zakresie rozwijania ich kompetencji i kwalifikacji. Ponadto przedsięwzięcia będą również miały na celu poprawę jakości zarządzania przedsiębiorstwami z ww. sektorów.</w:t>
            </w:r>
          </w:p>
          <w:p w:rsidR="00D228C8" w:rsidRDefault="00D228C8" w:rsidP="00D228C8">
            <w:pPr>
              <w:spacing w:before="40" w:after="40" w:line="240" w:lineRule="auto"/>
              <w:jc w:val="both"/>
              <w:rPr>
                <w:rFonts w:ascii="Myriad Pro" w:eastAsia="Times New Roman" w:hAnsi="Myriad Pro" w:cs="Times New Roman"/>
                <w:color w:val="000000"/>
                <w:sz w:val="20"/>
                <w:szCs w:val="20"/>
                <w:lang w:eastAsia="pl-PL"/>
              </w:rPr>
            </w:pPr>
            <w:r w:rsidRPr="0019080D">
              <w:rPr>
                <w:rFonts w:ascii="Myriad Pro" w:eastAsia="Times New Roman" w:hAnsi="Myriad Pro" w:cs="Times New Roman"/>
                <w:color w:val="000000"/>
                <w:sz w:val="20"/>
                <w:szCs w:val="20"/>
                <w:lang w:eastAsia="pl-PL"/>
              </w:rPr>
              <w:t>Działania będą również dotyczyły zwiększenia dostępu do opieki nad dziećmi do lat 3 oraz inne działania umożliwiające godzenie życia zawodowego i prywatnego poprawiające szanse na zatrudnienie osób, które pełnią funkcje opiekuńcze.</w:t>
            </w:r>
          </w:p>
          <w:p w:rsidR="00D228C8" w:rsidRDefault="00D228C8" w:rsidP="00D228C8">
            <w:pPr>
              <w:spacing w:before="40" w:after="40" w:line="240" w:lineRule="auto"/>
              <w:jc w:val="both"/>
              <w:rPr>
                <w:rFonts w:ascii="Myriad Pro" w:eastAsia="Times New Roman" w:hAnsi="Myriad Pro" w:cs="Times New Roman"/>
                <w:color w:val="000000"/>
                <w:sz w:val="20"/>
                <w:szCs w:val="20"/>
                <w:lang w:eastAsia="pl-PL"/>
              </w:rPr>
            </w:pPr>
            <w:r w:rsidRPr="0019080D">
              <w:rPr>
                <w:rFonts w:ascii="Myriad Pro" w:eastAsia="Times New Roman" w:hAnsi="Myriad Pro" w:cs="Times New Roman"/>
                <w:color w:val="000000"/>
                <w:sz w:val="20"/>
                <w:szCs w:val="20"/>
                <w:lang w:eastAsia="pl-PL"/>
              </w:rPr>
              <w:t>Ponadto przewidziano działania, które będą przeciwdziałać bierności zawodowej wynikającej z wieku i stanu zdrowia.</w:t>
            </w:r>
          </w:p>
          <w:p w:rsidR="00D228C8" w:rsidRDefault="00D228C8" w:rsidP="00D228C8">
            <w:pPr>
              <w:spacing w:before="40" w:after="40" w:line="240" w:lineRule="auto"/>
              <w:jc w:val="both"/>
              <w:rPr>
                <w:rFonts w:ascii="Myriad Pro" w:eastAsia="Times New Roman" w:hAnsi="Myriad Pro" w:cs="Times New Roman"/>
                <w:color w:val="000000"/>
                <w:sz w:val="20"/>
                <w:szCs w:val="20"/>
                <w:lang w:eastAsia="pl-PL"/>
              </w:rPr>
            </w:pPr>
            <w:r w:rsidRPr="0019080D">
              <w:rPr>
                <w:rFonts w:ascii="Myriad Pro" w:eastAsia="Times New Roman" w:hAnsi="Myriad Pro" w:cs="Times New Roman"/>
                <w:color w:val="000000"/>
                <w:sz w:val="20"/>
                <w:szCs w:val="20"/>
                <w:lang w:eastAsia="pl-PL"/>
              </w:rPr>
              <w:lastRenderedPageBreak/>
              <w:t xml:space="preserve">W katalogu działań, które będą przyczyniać się do osiągnięcia tego celu znajdują się: instrumenty rynku pracy (np. dotacje, staże, szkolenia), szkolenia dla pracowników oparte o system popytowy, dopasowania przedsiębiorstw do zmian zachodzących w gospodarce oraz wsparcie dla osób zwolnionych, przewidzianych do zwolnienia lub zagrożonych zwolnieniem z pracy z przyczyn dotyczących zakładu pracy, realizowane w formie tworzenia i wdrażania programów typu outplacement, zwiększenie dostępu do usług opieki nad dziećmi do lat 3 oraz kompleksowe programy kierowane do osób w wieku aktywności zawodowej, ukierunkowane zarówno na profilaktykę, jak i wspieranie powrotu do pracy. Możliwe będzie również uzyskanie wsparcia na rozpoczęcie własnej działalności gospodarczej poprzez dotacje i pożyczki. </w:t>
            </w:r>
          </w:p>
          <w:p w:rsidR="00470BFA" w:rsidRDefault="00D228C8" w:rsidP="00D228C8">
            <w:pPr>
              <w:spacing w:before="40" w:after="40" w:line="240" w:lineRule="auto"/>
              <w:jc w:val="both"/>
              <w:rPr>
                <w:rFonts w:ascii="Myriad Pro" w:eastAsia="Times New Roman" w:hAnsi="Myriad Pro" w:cs="Times New Roman"/>
                <w:color w:val="000000"/>
                <w:sz w:val="20"/>
                <w:szCs w:val="20"/>
                <w:lang w:eastAsia="pl-PL"/>
              </w:rPr>
            </w:pPr>
            <w:r w:rsidRPr="0019080D">
              <w:rPr>
                <w:rFonts w:ascii="Myriad Pro" w:eastAsia="Times New Roman" w:hAnsi="Myriad Pro" w:cs="Times New Roman"/>
                <w:color w:val="000000"/>
                <w:sz w:val="20"/>
                <w:szCs w:val="20"/>
                <w:lang w:eastAsia="pl-PL"/>
              </w:rPr>
              <w:t>W przypadku większości działań obowiązkowym kryterium będzie efektywność zatrudnieniowa określająca minimalny odsetek uczestników, którzy powinni podjąć zatrudnienie w wyniku objęcia wsparciem.</w:t>
            </w:r>
          </w:p>
          <w:p w:rsidR="00BB6719" w:rsidRPr="0040692A" w:rsidRDefault="00470BFA" w:rsidP="00D228C8">
            <w:pPr>
              <w:spacing w:before="40" w:after="40" w:line="240" w:lineRule="auto"/>
              <w:jc w:val="both"/>
              <w:rPr>
                <w:rFonts w:ascii="Myriad Pro" w:eastAsia="Times New Roman" w:hAnsi="Myriad Pro" w:cs="Times New Roman"/>
                <w:color w:val="000000"/>
                <w:sz w:val="20"/>
                <w:szCs w:val="20"/>
                <w:lang w:eastAsia="pl-PL"/>
              </w:rPr>
            </w:pPr>
            <w:r>
              <w:rPr>
                <w:rFonts w:ascii="Myriad Pro" w:eastAsia="Times New Roman" w:hAnsi="Myriad Pro" w:cs="Times New Roman"/>
                <w:color w:val="000000"/>
                <w:sz w:val="20"/>
                <w:szCs w:val="20"/>
                <w:lang w:eastAsia="pl-PL"/>
              </w:rPr>
              <w:t>Zakres wsparcia powinien być zgodny z obowiązującymi Wytycznymi w obszarze rynku pracy.</w:t>
            </w:r>
          </w:p>
        </w:tc>
      </w:tr>
      <w:tr w:rsidR="00BB6719" w:rsidRPr="0040692A" w:rsidTr="00BB6719">
        <w:trPr>
          <w:trHeight w:val="585"/>
        </w:trPr>
        <w:tc>
          <w:tcPr>
            <w:tcW w:w="851" w:type="dxa"/>
            <w:vMerge w:val="restart"/>
            <w:tcBorders>
              <w:top w:val="nil"/>
              <w:left w:val="nil"/>
              <w:bottom w:val="nil"/>
              <w:right w:val="nil"/>
            </w:tcBorders>
            <w:shd w:val="clear" w:color="auto" w:fill="auto"/>
            <w:noWrap/>
            <w:vAlign w:val="bottom"/>
            <w:hideMark/>
          </w:tcPr>
          <w:p w:rsidR="00BB6719" w:rsidRPr="004A3702" w:rsidRDefault="00BB671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Kategoria regionu objętego wsparciem w ramach osi priorytetowej</w:t>
            </w:r>
          </w:p>
        </w:tc>
      </w:tr>
      <w:tr w:rsidR="00BB6719" w:rsidRPr="0040692A" w:rsidTr="00BB6719">
        <w:trPr>
          <w:trHeight w:val="585"/>
        </w:trPr>
        <w:tc>
          <w:tcPr>
            <w:tcW w:w="851" w:type="dxa"/>
            <w:vMerge/>
            <w:tcBorders>
              <w:top w:val="nil"/>
              <w:left w:val="nil"/>
              <w:bottom w:val="nil"/>
              <w:right w:val="nil"/>
            </w:tcBorders>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B6719" w:rsidRPr="0040692A" w:rsidRDefault="00AD420E" w:rsidP="001D754D">
            <w:pPr>
              <w:spacing w:before="40" w:after="40" w:line="240" w:lineRule="auto"/>
              <w:rPr>
                <w:rFonts w:ascii="Myriad Pro" w:eastAsia="Times New Roman" w:hAnsi="Myriad Pro" w:cs="Times New Roman"/>
                <w:color w:val="000000"/>
                <w:sz w:val="20"/>
                <w:szCs w:val="20"/>
                <w:lang w:eastAsia="pl-PL"/>
              </w:rPr>
            </w:pPr>
            <w:r>
              <w:rPr>
                <w:rFonts w:ascii="Myriad Pro" w:eastAsia="Times New Roman" w:hAnsi="Myriad Pro" w:cs="Times New Roman"/>
                <w:color w:val="000000"/>
                <w:sz w:val="20"/>
                <w:szCs w:val="20"/>
                <w:lang w:eastAsia="pl-PL"/>
              </w:rPr>
              <w:t>Słabiej rozwinięty</w:t>
            </w:r>
            <w:r w:rsidR="00BB6719" w:rsidRPr="0040692A">
              <w:rPr>
                <w:rFonts w:ascii="Myriad Pro" w:eastAsia="Times New Roman" w:hAnsi="Myriad Pro" w:cs="Times New Roman"/>
                <w:color w:val="000000"/>
                <w:sz w:val="20"/>
                <w:szCs w:val="20"/>
                <w:lang w:eastAsia="pl-PL"/>
              </w:rPr>
              <w:t> </w:t>
            </w:r>
          </w:p>
        </w:tc>
      </w:tr>
      <w:tr w:rsidR="00BB6719" w:rsidRPr="0040692A" w:rsidTr="00BB6719">
        <w:trPr>
          <w:trHeight w:val="585"/>
        </w:trPr>
        <w:tc>
          <w:tcPr>
            <w:tcW w:w="851" w:type="dxa"/>
            <w:vMerge w:val="restart"/>
            <w:tcBorders>
              <w:top w:val="nil"/>
              <w:left w:val="nil"/>
              <w:bottom w:val="nil"/>
              <w:right w:val="nil"/>
            </w:tcBorders>
            <w:shd w:val="clear" w:color="auto" w:fill="auto"/>
            <w:noWrap/>
            <w:vAlign w:val="bottom"/>
            <w:hideMark/>
          </w:tcPr>
          <w:p w:rsidR="00BB6719" w:rsidRPr="004A3702" w:rsidRDefault="00BB671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Fundusz (nazwa i kwota w EUR)</w:t>
            </w:r>
          </w:p>
        </w:tc>
      </w:tr>
      <w:tr w:rsidR="00BB6719" w:rsidRPr="0040692A" w:rsidTr="00BB6719">
        <w:trPr>
          <w:trHeight w:val="585"/>
        </w:trPr>
        <w:tc>
          <w:tcPr>
            <w:tcW w:w="851" w:type="dxa"/>
            <w:vMerge/>
            <w:tcBorders>
              <w:top w:val="nil"/>
              <w:left w:val="nil"/>
              <w:bottom w:val="nil"/>
              <w:right w:val="nil"/>
            </w:tcBorders>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BB6719" w:rsidRPr="0040692A" w:rsidRDefault="00BB6719" w:rsidP="00BB6719">
            <w:pPr>
              <w:spacing w:after="0" w:line="240" w:lineRule="auto"/>
              <w:jc w:val="center"/>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BB6719" w:rsidRPr="0040692A" w:rsidRDefault="00BB6719" w:rsidP="00BB6719">
            <w:pPr>
              <w:spacing w:after="0" w:line="240" w:lineRule="auto"/>
              <w:jc w:val="center"/>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BB6719" w:rsidRPr="0040692A" w:rsidRDefault="00BB6719" w:rsidP="00BB6719">
            <w:pPr>
              <w:spacing w:after="0" w:line="240" w:lineRule="auto"/>
              <w:jc w:val="center"/>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BB6719" w:rsidRPr="0040692A" w:rsidRDefault="00BB6719" w:rsidP="00BB6719">
            <w:pPr>
              <w:spacing w:after="0" w:line="240" w:lineRule="auto"/>
              <w:jc w:val="center"/>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ZIT KKBOF</w:t>
            </w:r>
          </w:p>
        </w:tc>
      </w:tr>
      <w:tr w:rsidR="00BB6719" w:rsidRPr="0040692A" w:rsidTr="00BB6719">
        <w:trPr>
          <w:trHeight w:val="585"/>
        </w:trPr>
        <w:tc>
          <w:tcPr>
            <w:tcW w:w="851" w:type="dxa"/>
            <w:vMerge/>
            <w:tcBorders>
              <w:top w:val="nil"/>
              <w:left w:val="nil"/>
              <w:bottom w:val="nil"/>
              <w:right w:val="nil"/>
            </w:tcBorders>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BB6719" w:rsidRPr="0040692A" w:rsidRDefault="00BB6719" w:rsidP="00BB6719">
            <w:pPr>
              <w:spacing w:after="0" w:line="240" w:lineRule="auto"/>
              <w:jc w:val="center"/>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BB6719" w:rsidRPr="0040692A" w:rsidRDefault="008571D4" w:rsidP="00BB6719">
            <w:pPr>
              <w:spacing w:after="0" w:line="240" w:lineRule="auto"/>
              <w:jc w:val="center"/>
              <w:rPr>
                <w:rFonts w:ascii="Myriad Pro" w:eastAsia="Times New Roman" w:hAnsi="Myriad Pro" w:cs="Times New Roman"/>
                <w:color w:val="000000"/>
                <w:sz w:val="20"/>
                <w:szCs w:val="20"/>
                <w:lang w:eastAsia="pl-PL"/>
              </w:rPr>
            </w:pPr>
            <w:r>
              <w:rPr>
                <w:rFonts w:ascii="Myriad Pro" w:eastAsia="Times New Roman" w:hAnsi="Myriad Pro" w:cs="Times New Roman"/>
                <w:color w:val="000000"/>
                <w:sz w:val="20"/>
                <w:szCs w:val="20"/>
                <w:lang w:eastAsia="pl-PL"/>
              </w:rPr>
              <w:t>165 000 000</w:t>
            </w:r>
            <w:r w:rsidR="00BB6719" w:rsidRPr="0040692A">
              <w:rPr>
                <w:rFonts w:ascii="Myriad Pro" w:eastAsia="Times New Roman" w:hAnsi="Myriad Pro" w:cs="Times New Roman"/>
                <w:color w:val="000000"/>
                <w:sz w:val="20"/>
                <w:szCs w:val="20"/>
                <w:lang w:eastAsia="pl-PL"/>
              </w:rPr>
              <w:t> </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BB6719" w:rsidRPr="0040692A" w:rsidRDefault="00AF6D0A" w:rsidP="00BB6719">
            <w:pPr>
              <w:spacing w:after="0" w:line="240" w:lineRule="auto"/>
              <w:jc w:val="center"/>
              <w:rPr>
                <w:rFonts w:ascii="Myriad Pro" w:eastAsia="Times New Roman" w:hAnsi="Myriad Pro" w:cs="Times New Roman"/>
                <w:color w:val="000000"/>
                <w:sz w:val="20"/>
                <w:szCs w:val="20"/>
                <w:lang w:eastAsia="pl-PL"/>
              </w:rPr>
            </w:pPr>
            <w:r w:rsidRPr="00AF6D0A">
              <w:rPr>
                <w:rFonts w:ascii="Myriad Pro" w:eastAsia="Times New Roman" w:hAnsi="Myriad Pro" w:cs="Times New Roman"/>
                <w:color w:val="000000"/>
                <w:sz w:val="20"/>
                <w:szCs w:val="20"/>
                <w:lang w:eastAsia="pl-PL"/>
              </w:rPr>
              <w:t>Nie dotyczy.</w:t>
            </w:r>
            <w:r w:rsidR="00BB6719" w:rsidRPr="0040692A">
              <w:rPr>
                <w:rFonts w:ascii="Myriad Pro" w:eastAsia="Times New Roman" w:hAnsi="Myriad Pro" w:cs="Times New Roman"/>
                <w:color w:val="000000"/>
                <w:sz w:val="20"/>
                <w:szCs w:val="20"/>
                <w:lang w:eastAsia="pl-PL"/>
              </w:rPr>
              <w:t> </w:t>
            </w:r>
          </w:p>
        </w:tc>
        <w:tc>
          <w:tcPr>
            <w:tcW w:w="5438" w:type="dxa"/>
            <w:tcBorders>
              <w:top w:val="nil"/>
              <w:left w:val="nil"/>
              <w:bottom w:val="single" w:sz="4" w:space="0" w:color="auto"/>
              <w:right w:val="single" w:sz="4" w:space="0" w:color="auto"/>
            </w:tcBorders>
            <w:shd w:val="clear" w:color="auto" w:fill="auto"/>
            <w:vAlign w:val="center"/>
            <w:hideMark/>
          </w:tcPr>
          <w:p w:rsidR="00BB6719" w:rsidRPr="0040692A" w:rsidRDefault="00AF6D0A" w:rsidP="00BB6719">
            <w:pPr>
              <w:spacing w:after="0" w:line="240" w:lineRule="auto"/>
              <w:jc w:val="center"/>
              <w:rPr>
                <w:rFonts w:ascii="Myriad Pro" w:eastAsia="Times New Roman" w:hAnsi="Myriad Pro" w:cs="Times New Roman"/>
                <w:color w:val="000000"/>
                <w:sz w:val="20"/>
                <w:szCs w:val="20"/>
                <w:lang w:eastAsia="pl-PL"/>
              </w:rPr>
            </w:pPr>
            <w:r w:rsidRPr="00AF6D0A">
              <w:rPr>
                <w:rFonts w:ascii="Myriad Pro" w:eastAsia="Times New Roman" w:hAnsi="Myriad Pro" w:cs="Times New Roman"/>
                <w:color w:val="000000"/>
                <w:sz w:val="20"/>
                <w:szCs w:val="20"/>
                <w:lang w:eastAsia="pl-PL"/>
              </w:rPr>
              <w:t>Nie dotyczy.</w:t>
            </w:r>
            <w:r w:rsidR="00BB6719" w:rsidRPr="0040692A">
              <w:rPr>
                <w:rFonts w:ascii="Myriad Pro" w:eastAsia="Times New Roman" w:hAnsi="Myriad Pro" w:cs="Times New Roman"/>
                <w:color w:val="000000"/>
                <w:sz w:val="20"/>
                <w:szCs w:val="20"/>
                <w:lang w:eastAsia="pl-PL"/>
              </w:rPr>
              <w:t> </w:t>
            </w:r>
          </w:p>
        </w:tc>
      </w:tr>
      <w:tr w:rsidR="00BB6719" w:rsidRPr="0040692A" w:rsidTr="00BB6719">
        <w:trPr>
          <w:trHeight w:val="540"/>
        </w:trPr>
        <w:tc>
          <w:tcPr>
            <w:tcW w:w="851" w:type="dxa"/>
            <w:vMerge w:val="restart"/>
            <w:tcBorders>
              <w:top w:val="nil"/>
              <w:left w:val="nil"/>
              <w:bottom w:val="nil"/>
              <w:right w:val="nil"/>
            </w:tcBorders>
            <w:shd w:val="clear" w:color="auto" w:fill="auto"/>
            <w:noWrap/>
            <w:vAlign w:val="bottom"/>
            <w:hideMark/>
          </w:tcPr>
          <w:p w:rsidR="00BB6719" w:rsidRPr="004A3702" w:rsidRDefault="00BB671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Instytucja zarządzająca</w:t>
            </w:r>
          </w:p>
        </w:tc>
      </w:tr>
      <w:tr w:rsidR="00BB6719" w:rsidRPr="0040692A" w:rsidTr="00BB6719">
        <w:trPr>
          <w:trHeight w:val="255"/>
        </w:trPr>
        <w:tc>
          <w:tcPr>
            <w:tcW w:w="851" w:type="dxa"/>
            <w:vMerge/>
            <w:tcBorders>
              <w:top w:val="nil"/>
              <w:left w:val="nil"/>
              <w:bottom w:val="nil"/>
              <w:right w:val="nil"/>
            </w:tcBorders>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B6719" w:rsidRPr="0040692A" w:rsidRDefault="00100F53" w:rsidP="001D754D">
            <w:pPr>
              <w:spacing w:before="40" w:after="40" w:line="240" w:lineRule="auto"/>
              <w:rPr>
                <w:rFonts w:ascii="Myriad Pro" w:eastAsia="Times New Roman" w:hAnsi="Myriad Pro" w:cs="Times New Roman"/>
                <w:color w:val="000000"/>
                <w:sz w:val="20"/>
                <w:szCs w:val="20"/>
                <w:lang w:eastAsia="pl-PL"/>
              </w:rPr>
            </w:pPr>
            <w:r w:rsidRPr="00100F53">
              <w:rPr>
                <w:rFonts w:ascii="Myriad Pro" w:eastAsia="Times New Roman" w:hAnsi="Myriad Pro" w:cs="Times New Roman"/>
                <w:color w:val="000000"/>
                <w:sz w:val="20"/>
                <w:szCs w:val="20"/>
                <w:lang w:eastAsia="pl-PL"/>
              </w:rPr>
              <w:t>Zarząd Województwa Zachodniopomorskiego</w:t>
            </w:r>
            <w:r w:rsidR="00BB6719" w:rsidRPr="0040692A">
              <w:rPr>
                <w:rFonts w:ascii="Myriad Pro" w:eastAsia="Times New Roman" w:hAnsi="Myriad Pro" w:cs="Times New Roman"/>
                <w:color w:val="000000"/>
                <w:sz w:val="20"/>
                <w:szCs w:val="20"/>
                <w:lang w:eastAsia="pl-PL"/>
              </w:rPr>
              <w:t> </w:t>
            </w:r>
          </w:p>
        </w:tc>
      </w:tr>
      <w:tr w:rsidR="00BB6719" w:rsidRPr="0040692A" w:rsidTr="00BB6719">
        <w:trPr>
          <w:trHeight w:val="675"/>
        </w:trPr>
        <w:tc>
          <w:tcPr>
            <w:tcW w:w="851" w:type="dxa"/>
            <w:vMerge w:val="restart"/>
            <w:tcBorders>
              <w:top w:val="nil"/>
              <w:left w:val="nil"/>
              <w:bottom w:val="nil"/>
              <w:right w:val="nil"/>
            </w:tcBorders>
            <w:shd w:val="clear" w:color="auto" w:fill="auto"/>
            <w:noWrap/>
            <w:vAlign w:val="bottom"/>
            <w:hideMark/>
          </w:tcPr>
          <w:p w:rsidR="00BB6719" w:rsidRPr="004A3702" w:rsidRDefault="00BB671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Instytucja pośrednicząca</w:t>
            </w:r>
          </w:p>
        </w:tc>
      </w:tr>
      <w:tr w:rsidR="00BB6719" w:rsidRPr="0040692A" w:rsidTr="00BB6719">
        <w:trPr>
          <w:trHeight w:val="255"/>
        </w:trPr>
        <w:tc>
          <w:tcPr>
            <w:tcW w:w="851" w:type="dxa"/>
            <w:vMerge/>
            <w:tcBorders>
              <w:top w:val="nil"/>
              <w:left w:val="nil"/>
              <w:bottom w:val="nil"/>
              <w:right w:val="nil"/>
            </w:tcBorders>
            <w:vAlign w:val="center"/>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B6719" w:rsidRPr="0040692A" w:rsidRDefault="00100F53" w:rsidP="001D754D">
            <w:pPr>
              <w:spacing w:before="40" w:after="40" w:line="240" w:lineRule="auto"/>
              <w:rPr>
                <w:rFonts w:ascii="Myriad Pro" w:eastAsia="Times New Roman" w:hAnsi="Myriad Pro" w:cs="Times New Roman"/>
                <w:color w:val="000000"/>
                <w:sz w:val="20"/>
                <w:szCs w:val="20"/>
                <w:lang w:eastAsia="pl-PL"/>
              </w:rPr>
            </w:pPr>
            <w:r w:rsidRPr="00100F53">
              <w:rPr>
                <w:rFonts w:ascii="Myriad Pro" w:eastAsia="Times New Roman" w:hAnsi="Myriad Pro" w:cs="Times New Roman"/>
                <w:color w:val="000000"/>
                <w:sz w:val="20"/>
                <w:szCs w:val="20"/>
                <w:lang w:eastAsia="pl-PL"/>
              </w:rPr>
              <w:t>Wojewódzki Urząd Pracy w Szczecinie</w:t>
            </w:r>
            <w:r w:rsidR="00BB6719" w:rsidRPr="0040692A">
              <w:rPr>
                <w:rFonts w:ascii="Myriad Pro" w:eastAsia="Times New Roman" w:hAnsi="Myriad Pro" w:cs="Times New Roman"/>
                <w:color w:val="000000"/>
                <w:sz w:val="20"/>
                <w:szCs w:val="20"/>
                <w:lang w:eastAsia="pl-PL"/>
              </w:rPr>
              <w:t> </w:t>
            </w:r>
          </w:p>
        </w:tc>
      </w:tr>
    </w:tbl>
    <w:p w:rsidR="00100F53" w:rsidRDefault="00100F53" w:rsidP="00BB6719">
      <w:pPr>
        <w:spacing w:after="0" w:line="240" w:lineRule="auto"/>
        <w:rPr>
          <w:rFonts w:ascii="Myriad Pro" w:eastAsia="Times New Roman" w:hAnsi="Myriad Pro" w:cs="Times New Roman"/>
          <w:color w:val="000000"/>
          <w:sz w:val="20"/>
          <w:szCs w:val="20"/>
          <w:lang w:eastAsia="pl-PL"/>
        </w:rPr>
        <w:sectPr w:rsidR="00100F53" w:rsidSect="0040692A">
          <w:headerReference w:type="default" r:id="rId12"/>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tblPr>
      <w:tblGrid>
        <w:gridCol w:w="851"/>
        <w:gridCol w:w="1598"/>
        <w:gridCol w:w="3912"/>
        <w:gridCol w:w="881"/>
        <w:gridCol w:w="881"/>
        <w:gridCol w:w="881"/>
        <w:gridCol w:w="5438"/>
      </w:tblGrid>
      <w:tr w:rsidR="00BB6719" w:rsidRPr="0040692A" w:rsidTr="00BB6719">
        <w:trPr>
          <w:trHeight w:val="255"/>
        </w:trPr>
        <w:tc>
          <w:tcPr>
            <w:tcW w:w="851" w:type="dxa"/>
            <w:tcBorders>
              <w:top w:val="nil"/>
              <w:left w:val="nil"/>
              <w:bottom w:val="nil"/>
              <w:right w:val="nil"/>
            </w:tcBorders>
            <w:shd w:val="clear" w:color="auto" w:fill="auto"/>
            <w:noWrap/>
            <w:vAlign w:val="bottom"/>
            <w:hideMark/>
          </w:tcPr>
          <w:p w:rsidR="00BB6719" w:rsidRPr="0040692A" w:rsidRDefault="00BB6719" w:rsidP="00BB6719">
            <w:pPr>
              <w:spacing w:after="0" w:line="240" w:lineRule="auto"/>
              <w:rPr>
                <w:rFonts w:ascii="Myriad Pro" w:eastAsia="Times New Roman" w:hAnsi="Myriad Pro" w:cs="Times New Roman"/>
                <w:color w:val="000000"/>
                <w:sz w:val="20"/>
                <w:szCs w:val="20"/>
                <w:lang w:eastAsia="pl-PL"/>
              </w:rPr>
            </w:pPr>
          </w:p>
        </w:tc>
        <w:tc>
          <w:tcPr>
            <w:tcW w:w="1598" w:type="dxa"/>
            <w:tcBorders>
              <w:top w:val="nil"/>
              <w:left w:val="nil"/>
              <w:bottom w:val="nil"/>
              <w:right w:val="nil"/>
            </w:tcBorders>
            <w:shd w:val="clear" w:color="auto" w:fill="auto"/>
            <w:vAlign w:val="center"/>
            <w:hideMark/>
          </w:tcPr>
          <w:p w:rsidR="00BB6719" w:rsidRPr="0040692A" w:rsidRDefault="00BB6719" w:rsidP="00BB6719">
            <w:pPr>
              <w:spacing w:after="0" w:line="240" w:lineRule="auto"/>
              <w:jc w:val="center"/>
              <w:rPr>
                <w:rFonts w:ascii="Myriad Pro" w:eastAsia="Times New Roman" w:hAnsi="Myriad Pro" w:cs="Times New Roman"/>
                <w:color w:val="000000"/>
                <w:sz w:val="20"/>
                <w:szCs w:val="20"/>
                <w:lang w:eastAsia="pl-PL"/>
              </w:rPr>
            </w:pPr>
          </w:p>
        </w:tc>
        <w:tc>
          <w:tcPr>
            <w:tcW w:w="3912" w:type="dxa"/>
            <w:tcBorders>
              <w:top w:val="nil"/>
              <w:left w:val="nil"/>
              <w:bottom w:val="nil"/>
              <w:right w:val="nil"/>
            </w:tcBorders>
            <w:shd w:val="clear" w:color="auto" w:fill="auto"/>
            <w:vAlign w:val="center"/>
            <w:hideMark/>
          </w:tcPr>
          <w:p w:rsidR="00BB6719" w:rsidRPr="0040692A" w:rsidRDefault="00BB6719" w:rsidP="00BB6719">
            <w:pPr>
              <w:spacing w:after="0" w:line="240" w:lineRule="auto"/>
              <w:jc w:val="center"/>
              <w:rPr>
                <w:rFonts w:ascii="Myriad Pro" w:eastAsia="Times New Roman" w:hAnsi="Myriad Pro" w:cs="Times New Roman"/>
                <w:color w:val="000000"/>
                <w:sz w:val="20"/>
                <w:szCs w:val="20"/>
                <w:lang w:eastAsia="pl-PL"/>
              </w:rPr>
            </w:pPr>
          </w:p>
        </w:tc>
        <w:tc>
          <w:tcPr>
            <w:tcW w:w="881" w:type="dxa"/>
            <w:tcBorders>
              <w:top w:val="nil"/>
              <w:left w:val="nil"/>
              <w:bottom w:val="nil"/>
              <w:right w:val="nil"/>
            </w:tcBorders>
            <w:shd w:val="clear" w:color="auto" w:fill="auto"/>
            <w:vAlign w:val="center"/>
            <w:hideMark/>
          </w:tcPr>
          <w:p w:rsidR="00BB6719" w:rsidRPr="0040692A" w:rsidRDefault="00BB6719" w:rsidP="00BB6719">
            <w:pPr>
              <w:spacing w:after="0" w:line="240" w:lineRule="auto"/>
              <w:jc w:val="center"/>
              <w:rPr>
                <w:rFonts w:ascii="Myriad Pro" w:eastAsia="Times New Roman" w:hAnsi="Myriad Pro" w:cs="Times New Roman"/>
                <w:color w:val="000000"/>
                <w:sz w:val="20"/>
                <w:szCs w:val="20"/>
                <w:lang w:eastAsia="pl-PL"/>
              </w:rPr>
            </w:pPr>
          </w:p>
        </w:tc>
        <w:tc>
          <w:tcPr>
            <w:tcW w:w="881" w:type="dxa"/>
            <w:tcBorders>
              <w:top w:val="nil"/>
              <w:left w:val="nil"/>
              <w:bottom w:val="nil"/>
              <w:right w:val="nil"/>
            </w:tcBorders>
            <w:shd w:val="clear" w:color="auto" w:fill="auto"/>
            <w:vAlign w:val="center"/>
            <w:hideMark/>
          </w:tcPr>
          <w:p w:rsidR="00BB6719" w:rsidRPr="0040692A" w:rsidRDefault="00BB6719" w:rsidP="00BB6719">
            <w:pPr>
              <w:spacing w:after="0" w:line="240" w:lineRule="auto"/>
              <w:jc w:val="center"/>
              <w:rPr>
                <w:rFonts w:ascii="Myriad Pro" w:eastAsia="Times New Roman" w:hAnsi="Myriad Pro" w:cs="Times New Roman"/>
                <w:color w:val="000000"/>
                <w:sz w:val="20"/>
                <w:szCs w:val="20"/>
                <w:lang w:eastAsia="pl-PL"/>
              </w:rPr>
            </w:pPr>
          </w:p>
        </w:tc>
        <w:tc>
          <w:tcPr>
            <w:tcW w:w="881" w:type="dxa"/>
            <w:tcBorders>
              <w:top w:val="nil"/>
              <w:left w:val="nil"/>
              <w:bottom w:val="nil"/>
              <w:right w:val="nil"/>
            </w:tcBorders>
            <w:shd w:val="clear" w:color="auto" w:fill="auto"/>
            <w:vAlign w:val="center"/>
            <w:hideMark/>
          </w:tcPr>
          <w:p w:rsidR="00BB6719" w:rsidRPr="0040692A" w:rsidRDefault="00BB6719" w:rsidP="00BB6719">
            <w:pPr>
              <w:spacing w:after="0" w:line="240" w:lineRule="auto"/>
              <w:jc w:val="center"/>
              <w:rPr>
                <w:rFonts w:ascii="Myriad Pro" w:eastAsia="Times New Roman" w:hAnsi="Myriad Pro" w:cs="Times New Roman"/>
                <w:color w:val="000000"/>
                <w:sz w:val="20"/>
                <w:szCs w:val="20"/>
                <w:lang w:eastAsia="pl-PL"/>
              </w:rPr>
            </w:pPr>
          </w:p>
        </w:tc>
        <w:tc>
          <w:tcPr>
            <w:tcW w:w="5438" w:type="dxa"/>
            <w:tcBorders>
              <w:top w:val="nil"/>
              <w:left w:val="nil"/>
              <w:bottom w:val="nil"/>
              <w:right w:val="nil"/>
            </w:tcBorders>
            <w:shd w:val="clear" w:color="auto" w:fill="auto"/>
            <w:vAlign w:val="center"/>
            <w:hideMark/>
          </w:tcPr>
          <w:p w:rsidR="00BB6719" w:rsidRPr="0040692A" w:rsidRDefault="00BB6719" w:rsidP="00BB6719">
            <w:pPr>
              <w:spacing w:after="0" w:line="240" w:lineRule="auto"/>
              <w:jc w:val="center"/>
              <w:rPr>
                <w:rFonts w:ascii="Myriad Pro" w:eastAsia="Times New Roman" w:hAnsi="Myriad Pro" w:cs="Times New Roman"/>
                <w:color w:val="000000"/>
                <w:sz w:val="20"/>
                <w:szCs w:val="20"/>
                <w:lang w:eastAsia="pl-PL"/>
              </w:rPr>
            </w:pPr>
          </w:p>
        </w:tc>
      </w:tr>
      <w:tr w:rsidR="00BB6719" w:rsidRPr="0040692A" w:rsidTr="00BB6719">
        <w:trPr>
          <w:trHeight w:val="255"/>
        </w:trPr>
        <w:tc>
          <w:tcPr>
            <w:tcW w:w="14442" w:type="dxa"/>
            <w:gridSpan w:val="7"/>
            <w:tcBorders>
              <w:top w:val="nil"/>
              <w:left w:val="nil"/>
              <w:bottom w:val="nil"/>
              <w:right w:val="nil"/>
            </w:tcBorders>
            <w:shd w:val="clear" w:color="000000" w:fill="D9D9D9"/>
            <w:noWrap/>
            <w:vAlign w:val="bottom"/>
            <w:hideMark/>
          </w:tcPr>
          <w:p w:rsidR="00BB6719" w:rsidRPr="0040692A" w:rsidRDefault="00BB6719" w:rsidP="00BB6719">
            <w:pPr>
              <w:spacing w:after="0" w:line="240" w:lineRule="auto"/>
              <w:rPr>
                <w:rFonts w:ascii="Myriad Pro" w:eastAsia="Times New Roman" w:hAnsi="Myriad Pro" w:cs="Times New Roman"/>
                <w:b/>
                <w:bCs/>
                <w:color w:val="000000"/>
                <w:sz w:val="20"/>
                <w:szCs w:val="20"/>
                <w:lang w:eastAsia="pl-PL"/>
              </w:rPr>
            </w:pPr>
            <w:r w:rsidRPr="006A6F29">
              <w:rPr>
                <w:rFonts w:ascii="Myriad Pro" w:eastAsia="Times New Roman" w:hAnsi="Myriad Pro" w:cs="Times New Roman"/>
                <w:b/>
                <w:bCs/>
                <w:color w:val="000000"/>
                <w:sz w:val="20"/>
                <w:szCs w:val="20"/>
                <w:lang w:eastAsia="pl-PL"/>
              </w:rPr>
              <w:t>OPIS DZIAŁANIA I PODDZIAŁAŃ</w:t>
            </w:r>
          </w:p>
        </w:tc>
      </w:tr>
      <w:tr w:rsidR="00260609" w:rsidRPr="0040692A" w:rsidTr="00587174">
        <w:trPr>
          <w:trHeight w:val="255"/>
        </w:trPr>
        <w:tc>
          <w:tcPr>
            <w:tcW w:w="851" w:type="dxa"/>
            <w:vMerge w:val="restart"/>
            <w:tcBorders>
              <w:top w:val="nil"/>
              <w:left w:val="nil"/>
              <w:bottom w:val="nil"/>
              <w:right w:val="nil"/>
            </w:tcBorders>
            <w:shd w:val="clear" w:color="auto" w:fill="auto"/>
            <w:noWrap/>
            <w:vAlign w:val="bottom"/>
            <w:hideMark/>
          </w:tcPr>
          <w:p w:rsidR="00260609" w:rsidRPr="004A3702"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nil"/>
              <w:left w:val="nil"/>
              <w:bottom w:val="single" w:sz="4" w:space="0" w:color="auto"/>
              <w:right w:val="nil"/>
            </w:tcBorders>
            <w:shd w:val="clear" w:color="auto" w:fill="auto"/>
            <w:vAlign w:val="center"/>
            <w:hideMark/>
          </w:tcPr>
          <w:p w:rsidR="00260609" w:rsidRPr="0040692A" w:rsidRDefault="00AF6D0A" w:rsidP="000B00D1">
            <w:pPr>
              <w:spacing w:before="120" w:after="0" w:line="240" w:lineRule="auto"/>
              <w:rPr>
                <w:rFonts w:ascii="Myriad Pro" w:eastAsia="Times New Roman" w:hAnsi="Myriad Pro" w:cs="Times New Roman"/>
                <w:color w:val="000000"/>
                <w:sz w:val="20"/>
                <w:szCs w:val="20"/>
                <w:lang w:eastAsia="pl-PL"/>
              </w:rPr>
            </w:pPr>
            <w:r>
              <w:rPr>
                <w:rFonts w:ascii="Myriad Pro" w:eastAsia="Times New Roman" w:hAnsi="Myriad Pro" w:cs="Times New Roman"/>
                <w:color w:val="000000"/>
                <w:sz w:val="20"/>
                <w:szCs w:val="20"/>
                <w:lang w:eastAsia="pl-PL"/>
              </w:rPr>
              <w:t>Nazwa i krótki opis działania/</w:t>
            </w:r>
            <w:r w:rsidR="00260609" w:rsidRPr="0040692A">
              <w:rPr>
                <w:rFonts w:ascii="Myriad Pro" w:eastAsia="Times New Roman" w:hAnsi="Myriad Pro" w:cs="Times New Roman"/>
                <w:color w:val="000000"/>
                <w:sz w:val="20"/>
                <w:szCs w:val="20"/>
                <w:lang w:eastAsia="pl-PL"/>
              </w:rPr>
              <w:t>poddziałania</w:t>
            </w:r>
          </w:p>
        </w:tc>
      </w:tr>
      <w:tr w:rsidR="00260609" w:rsidRPr="0040692A" w:rsidTr="00587174">
        <w:trPr>
          <w:trHeight w:val="510"/>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60609" w:rsidRPr="00100F53" w:rsidRDefault="00351A36" w:rsidP="000B00D1">
            <w:pPr>
              <w:spacing w:before="40" w:after="40" w:line="240" w:lineRule="auto"/>
              <w:jc w:val="both"/>
              <w:rPr>
                <w:rFonts w:ascii="Myriad Pro" w:hAnsi="Myriad Pro" w:cs="Arial"/>
                <w:sz w:val="20"/>
                <w:szCs w:val="20"/>
              </w:rPr>
            </w:pPr>
            <w:r w:rsidRPr="00100F53">
              <w:rPr>
                <w:rFonts w:ascii="Myriad Pro" w:hAnsi="Myriad Pro" w:cs="Arial"/>
                <w:b/>
                <w:sz w:val="20"/>
                <w:szCs w:val="20"/>
              </w:rPr>
              <w:t>Działanie 6.5 Kompleksowe wsparcie dla osób bezrobotnych, nieaktywnych zawodowo i poszuk</w:t>
            </w:r>
            <w:r w:rsidR="00100F53">
              <w:rPr>
                <w:rFonts w:ascii="Myriad Pro" w:hAnsi="Myriad Pro" w:cs="Arial"/>
                <w:b/>
                <w:sz w:val="20"/>
                <w:szCs w:val="20"/>
              </w:rPr>
              <w:t xml:space="preserve">ujących pracy znajdujących się </w:t>
            </w:r>
            <w:r w:rsidRPr="00100F53">
              <w:rPr>
                <w:rFonts w:ascii="Myriad Pro" w:hAnsi="Myriad Pro" w:cs="Arial"/>
                <w:b/>
                <w:sz w:val="20"/>
                <w:szCs w:val="20"/>
              </w:rPr>
              <w:t>w szczególnie trudnej sytuacji na rynku pracy obejmujące pomoc w aktywnym poszukiwaniu pracy oraz działania na rzecz podnoszenia kwalifikacji zawodowych</w:t>
            </w:r>
            <w:r w:rsidR="00B53EFE" w:rsidRPr="00100F53">
              <w:rPr>
                <w:rFonts w:ascii="Myriad Pro" w:hAnsi="Myriad Pro" w:cs="Arial"/>
                <w:sz w:val="20"/>
                <w:szCs w:val="20"/>
              </w:rPr>
              <w:t>.</w:t>
            </w:r>
          </w:p>
          <w:p w:rsidR="00B53EFE" w:rsidRPr="00100F53" w:rsidRDefault="008B69F6" w:rsidP="000B00D1">
            <w:pPr>
              <w:spacing w:before="40" w:after="40" w:line="240" w:lineRule="auto"/>
              <w:jc w:val="both"/>
              <w:rPr>
                <w:rFonts w:ascii="Myriad Pro" w:hAnsi="Myriad Pro" w:cs="Arial"/>
                <w:sz w:val="20"/>
                <w:szCs w:val="20"/>
              </w:rPr>
            </w:pPr>
            <w:r w:rsidRPr="00100F53">
              <w:rPr>
                <w:rFonts w:ascii="Myriad Pro" w:hAnsi="Myriad Pro" w:cs="Arial"/>
                <w:sz w:val="20"/>
                <w:szCs w:val="20"/>
              </w:rPr>
              <w:t>Wsparcie przeprowadzone zostanie z zastosowaniem odpowiednich instrumentów i form wsparcia, w tym: praktyki, staże, zatrudnienie subsydiowane, szkolenia, bezzwrotne dotacje udzielane przez urzędy pracy</w:t>
            </w:r>
            <w:r w:rsidR="00C73381" w:rsidRPr="00100F53">
              <w:rPr>
                <w:rFonts w:ascii="Myriad Pro" w:hAnsi="Myriad Pro" w:cs="Arial"/>
                <w:sz w:val="20"/>
                <w:szCs w:val="20"/>
              </w:rPr>
              <w:t xml:space="preserve"> oraz wsparcie na rozpoczęcie działalności gospodarczej (udzielane wyłącznie osobom znajdującym się w najtrudniejszej sytuacji na rynku pracy).</w:t>
            </w:r>
          </w:p>
        </w:tc>
      </w:tr>
      <w:tr w:rsidR="00260609" w:rsidRPr="0040692A" w:rsidTr="00587174">
        <w:trPr>
          <w:trHeight w:val="300"/>
        </w:trPr>
        <w:tc>
          <w:tcPr>
            <w:tcW w:w="851" w:type="dxa"/>
            <w:vMerge w:val="restart"/>
            <w:tcBorders>
              <w:top w:val="nil"/>
              <w:left w:val="nil"/>
              <w:bottom w:val="nil"/>
              <w:right w:val="nil"/>
            </w:tcBorders>
            <w:shd w:val="clear" w:color="auto" w:fill="auto"/>
            <w:noWrap/>
            <w:vAlign w:val="bottom"/>
            <w:hideMark/>
          </w:tcPr>
          <w:p w:rsidR="00260609" w:rsidRPr="004A3702"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40692A" w:rsidRDefault="000B00D1" w:rsidP="000B00D1">
            <w:pPr>
              <w:spacing w:before="120" w:after="0" w:line="240" w:lineRule="auto"/>
              <w:rPr>
                <w:rFonts w:ascii="Myriad Pro" w:eastAsia="Times New Roman" w:hAnsi="Myriad Pro" w:cs="Times New Roman"/>
                <w:color w:val="000000"/>
                <w:sz w:val="20"/>
                <w:szCs w:val="20"/>
                <w:lang w:eastAsia="pl-PL"/>
              </w:rPr>
            </w:pPr>
            <w:r>
              <w:rPr>
                <w:rFonts w:ascii="Myriad Pro" w:eastAsia="Times New Roman" w:hAnsi="Myriad Pro" w:cs="Times New Roman"/>
                <w:color w:val="000000"/>
                <w:sz w:val="20"/>
                <w:szCs w:val="20"/>
                <w:lang w:eastAsia="pl-PL"/>
              </w:rPr>
              <w:t>Cel/e szczegółowy/e działania/</w:t>
            </w:r>
            <w:r w:rsidR="00260609" w:rsidRPr="0040692A">
              <w:rPr>
                <w:rFonts w:ascii="Myriad Pro" w:eastAsia="Times New Roman" w:hAnsi="Myriad Pro" w:cs="Times New Roman"/>
                <w:color w:val="000000"/>
                <w:sz w:val="20"/>
                <w:szCs w:val="20"/>
                <w:lang w:eastAsia="pl-PL"/>
              </w:rPr>
              <w:t>poddziałania</w:t>
            </w:r>
          </w:p>
        </w:tc>
      </w:tr>
      <w:tr w:rsidR="00260609" w:rsidRPr="0040692A" w:rsidTr="00587174">
        <w:trPr>
          <w:trHeight w:val="255"/>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E7868" w:rsidRPr="000B00D1" w:rsidRDefault="00BE7868" w:rsidP="000B00D1">
            <w:pPr>
              <w:spacing w:before="40" w:after="40" w:line="240" w:lineRule="auto"/>
              <w:jc w:val="both"/>
              <w:rPr>
                <w:rFonts w:ascii="Myriad Pro" w:hAnsi="Myriad Pro" w:cs="Arial"/>
                <w:sz w:val="20"/>
                <w:szCs w:val="20"/>
              </w:rPr>
            </w:pPr>
            <w:r w:rsidRPr="000B00D1">
              <w:rPr>
                <w:rFonts w:ascii="Myriad Pro" w:hAnsi="Myriad Pro" w:cs="Arial"/>
                <w:iCs/>
                <w:sz w:val="20"/>
                <w:szCs w:val="20"/>
              </w:rPr>
              <w:t>Z</w:t>
            </w:r>
            <w:r w:rsidR="00B762A0" w:rsidRPr="000B00D1">
              <w:rPr>
                <w:rFonts w:ascii="Myriad Pro" w:hAnsi="Myriad Pro" w:cs="Arial"/>
                <w:iCs/>
                <w:sz w:val="20"/>
                <w:szCs w:val="20"/>
              </w:rPr>
              <w:t>większenie zatrudnienia wśród osób bezrobotnych, poszukujących pracy i nieaktywnych zawodowo znajdujących się w szczególnie trudnej sytuacji na rynku pracy</w:t>
            </w:r>
            <w:r w:rsidR="00100F53" w:rsidRPr="000B00D1">
              <w:rPr>
                <w:rFonts w:ascii="Myriad Pro" w:hAnsi="Myriad Pro" w:cs="Arial"/>
                <w:sz w:val="20"/>
                <w:szCs w:val="20"/>
              </w:rPr>
              <w:t>.</w:t>
            </w:r>
          </w:p>
        </w:tc>
      </w:tr>
      <w:tr w:rsidR="00260609" w:rsidRPr="0040692A" w:rsidTr="00587174">
        <w:trPr>
          <w:trHeight w:val="255"/>
        </w:trPr>
        <w:tc>
          <w:tcPr>
            <w:tcW w:w="851" w:type="dxa"/>
            <w:vMerge w:val="restart"/>
            <w:tcBorders>
              <w:top w:val="nil"/>
              <w:left w:val="nil"/>
              <w:bottom w:val="nil"/>
              <w:right w:val="nil"/>
            </w:tcBorders>
            <w:shd w:val="clear" w:color="auto" w:fill="auto"/>
            <w:noWrap/>
            <w:vAlign w:val="bottom"/>
            <w:hideMark/>
          </w:tcPr>
          <w:p w:rsidR="00260609" w:rsidRPr="004A3702"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40692A" w:rsidRDefault="00260609" w:rsidP="000B00D1">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 xml:space="preserve">Lista wskaźnikówrezultatu bezpośredniego </w:t>
            </w:r>
          </w:p>
        </w:tc>
      </w:tr>
      <w:tr w:rsidR="00260609" w:rsidRPr="0040692A" w:rsidTr="00587174">
        <w:trPr>
          <w:trHeight w:val="255"/>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60609" w:rsidRPr="00AF6D0A" w:rsidRDefault="002816B6" w:rsidP="00AF6D0A">
            <w:pPr>
              <w:pStyle w:val="Akapitzlist"/>
              <w:numPr>
                <w:ilvl w:val="0"/>
                <w:numId w:val="36"/>
              </w:numPr>
              <w:spacing w:before="40" w:after="40" w:line="240" w:lineRule="auto"/>
              <w:ind w:left="357" w:hanging="357"/>
              <w:rPr>
                <w:rFonts w:ascii="Myriad Pro" w:eastAsia="Times New Roman" w:hAnsi="Myriad Pro" w:cs="Times New Roman"/>
                <w:color w:val="000000"/>
                <w:sz w:val="20"/>
                <w:szCs w:val="20"/>
                <w:lang w:eastAsia="pl-PL"/>
              </w:rPr>
            </w:pPr>
            <w:r w:rsidRPr="00AF6D0A">
              <w:rPr>
                <w:rFonts w:ascii="Myriad Pro" w:eastAsia="Times New Roman" w:hAnsi="Myriad Pro" w:cs="Times New Roman"/>
                <w:color w:val="000000"/>
                <w:sz w:val="20"/>
                <w:szCs w:val="20"/>
                <w:lang w:eastAsia="pl-PL"/>
              </w:rPr>
              <w:t>Liczba osób pracujących po opuszczeniu programu (łącznie z pracującymi na własny rachunek</w:t>
            </w:r>
            <w:r w:rsidR="0045796C">
              <w:rPr>
                <w:rFonts w:ascii="Myriad Pro" w:eastAsia="Times New Roman" w:hAnsi="Myriad Pro" w:cs="Times New Roman"/>
                <w:color w:val="000000"/>
                <w:sz w:val="20"/>
                <w:szCs w:val="20"/>
                <w:lang w:eastAsia="pl-PL"/>
              </w:rPr>
              <w:t>)</w:t>
            </w:r>
            <w:r w:rsidR="00DB2D49" w:rsidRPr="00AF6D0A">
              <w:rPr>
                <w:rFonts w:ascii="Myriad Pro" w:eastAsia="Times New Roman" w:hAnsi="Myriad Pro" w:cs="Times New Roman"/>
                <w:color w:val="000000"/>
                <w:sz w:val="20"/>
                <w:szCs w:val="20"/>
                <w:lang w:eastAsia="pl-PL"/>
              </w:rPr>
              <w:t xml:space="preserve"> (C)</w:t>
            </w:r>
          </w:p>
          <w:p w:rsidR="000B00D1" w:rsidRDefault="002816B6" w:rsidP="00AF6D0A">
            <w:pPr>
              <w:pStyle w:val="Akapitzlist"/>
              <w:numPr>
                <w:ilvl w:val="0"/>
                <w:numId w:val="36"/>
              </w:numPr>
              <w:spacing w:before="40" w:after="40" w:line="240" w:lineRule="auto"/>
              <w:ind w:left="357" w:hanging="357"/>
              <w:rPr>
                <w:rFonts w:ascii="Myriad Pro" w:eastAsia="Times New Roman" w:hAnsi="Myriad Pro" w:cs="Times New Roman"/>
                <w:color w:val="000000"/>
                <w:sz w:val="20"/>
                <w:szCs w:val="20"/>
                <w:lang w:eastAsia="pl-PL"/>
              </w:rPr>
            </w:pPr>
            <w:r w:rsidRPr="000B00D1">
              <w:rPr>
                <w:rFonts w:ascii="Myriad Pro" w:eastAsia="Times New Roman" w:hAnsi="Myriad Pro" w:cs="Times New Roman"/>
                <w:color w:val="000000"/>
                <w:sz w:val="20"/>
                <w:szCs w:val="20"/>
                <w:lang w:eastAsia="pl-PL"/>
              </w:rPr>
              <w:t>Liczba osób, które uzyskały kwalifikacje po opuszczeniu programu</w:t>
            </w:r>
            <w:r w:rsidR="00DB2D49" w:rsidRPr="000B00D1">
              <w:rPr>
                <w:rFonts w:ascii="Myriad Pro" w:eastAsia="Times New Roman" w:hAnsi="Myriad Pro" w:cs="Times New Roman"/>
                <w:color w:val="000000"/>
                <w:sz w:val="20"/>
                <w:szCs w:val="20"/>
                <w:lang w:eastAsia="pl-PL"/>
              </w:rPr>
              <w:t xml:space="preserve"> (C)</w:t>
            </w:r>
          </w:p>
          <w:p w:rsidR="002816B6" w:rsidRPr="000B00D1" w:rsidRDefault="002816B6" w:rsidP="00AF6D0A">
            <w:pPr>
              <w:pStyle w:val="Akapitzlist"/>
              <w:numPr>
                <w:ilvl w:val="0"/>
                <w:numId w:val="36"/>
              </w:numPr>
              <w:spacing w:before="40" w:after="40" w:line="240" w:lineRule="auto"/>
              <w:ind w:left="357" w:hanging="357"/>
              <w:rPr>
                <w:rFonts w:ascii="Myriad Pro" w:eastAsia="Times New Roman" w:hAnsi="Myriad Pro" w:cs="Times New Roman"/>
                <w:color w:val="000000"/>
                <w:sz w:val="20"/>
                <w:szCs w:val="20"/>
                <w:lang w:eastAsia="pl-PL"/>
              </w:rPr>
            </w:pPr>
            <w:r w:rsidRPr="000B00D1">
              <w:rPr>
                <w:rFonts w:ascii="Myriad Pro" w:eastAsia="Times New Roman" w:hAnsi="Myriad Pro" w:cs="Times New Roman"/>
                <w:color w:val="000000"/>
                <w:sz w:val="20"/>
                <w:szCs w:val="20"/>
                <w:lang w:eastAsia="pl-PL"/>
              </w:rPr>
              <w:t>Liczba utworzonych miejsc pracy w ramach udzielonych z EFS środków na podjęcie działalności gospodarczej</w:t>
            </w:r>
          </w:p>
        </w:tc>
      </w:tr>
      <w:tr w:rsidR="00260609" w:rsidRPr="0040692A" w:rsidTr="00587174">
        <w:trPr>
          <w:trHeight w:val="255"/>
        </w:trPr>
        <w:tc>
          <w:tcPr>
            <w:tcW w:w="851" w:type="dxa"/>
            <w:vMerge w:val="restart"/>
            <w:tcBorders>
              <w:top w:val="nil"/>
              <w:left w:val="nil"/>
              <w:bottom w:val="nil"/>
              <w:right w:val="nil"/>
            </w:tcBorders>
            <w:shd w:val="clear" w:color="auto" w:fill="auto"/>
            <w:noWrap/>
            <w:vAlign w:val="bottom"/>
            <w:hideMark/>
          </w:tcPr>
          <w:p w:rsidR="00260609" w:rsidRPr="004A3702"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40692A" w:rsidRDefault="00260609" w:rsidP="000B00D1">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Lista wskaźników produktu</w:t>
            </w:r>
          </w:p>
        </w:tc>
      </w:tr>
      <w:tr w:rsidR="00260609" w:rsidRPr="0040692A" w:rsidTr="00587174">
        <w:trPr>
          <w:trHeight w:val="255"/>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816B6" w:rsidRPr="00AF6D0A" w:rsidRDefault="002816B6" w:rsidP="00AF6D0A">
            <w:pPr>
              <w:pStyle w:val="Akapitzlist"/>
              <w:numPr>
                <w:ilvl w:val="0"/>
                <w:numId w:val="37"/>
              </w:numPr>
              <w:spacing w:before="40" w:after="40" w:line="240" w:lineRule="auto"/>
              <w:ind w:left="357" w:hanging="357"/>
              <w:contextualSpacing w:val="0"/>
              <w:rPr>
                <w:rFonts w:ascii="Myriad Pro" w:eastAsia="Times New Roman" w:hAnsi="Myriad Pro" w:cs="Times New Roman"/>
                <w:color w:val="000000"/>
                <w:sz w:val="20"/>
                <w:szCs w:val="20"/>
                <w:lang w:eastAsia="pl-PL"/>
              </w:rPr>
            </w:pPr>
            <w:r w:rsidRPr="00AF6D0A">
              <w:rPr>
                <w:rFonts w:ascii="Myriad Pro" w:eastAsia="Times New Roman" w:hAnsi="Myriad Pro" w:cs="Times New Roman"/>
                <w:color w:val="000000"/>
                <w:sz w:val="20"/>
                <w:szCs w:val="20"/>
                <w:lang w:eastAsia="pl-PL"/>
              </w:rPr>
              <w:t>Liczba osób bezrobotnych (łącznie z długotrwale bezrobotnymi) objętych wsparciem w programie</w:t>
            </w:r>
            <w:r w:rsidR="00DB2D49" w:rsidRPr="00AF6D0A">
              <w:rPr>
                <w:rFonts w:ascii="Myriad Pro" w:eastAsia="Times New Roman" w:hAnsi="Myriad Pro" w:cs="Times New Roman"/>
                <w:color w:val="000000"/>
                <w:sz w:val="20"/>
                <w:szCs w:val="20"/>
                <w:lang w:eastAsia="pl-PL"/>
              </w:rPr>
              <w:t>(C)</w:t>
            </w:r>
          </w:p>
          <w:p w:rsidR="002816B6" w:rsidRPr="000B00D1" w:rsidRDefault="002816B6" w:rsidP="00AF6D0A">
            <w:pPr>
              <w:pStyle w:val="Akapitzlist"/>
              <w:numPr>
                <w:ilvl w:val="0"/>
                <w:numId w:val="37"/>
              </w:numPr>
              <w:spacing w:before="40" w:after="40" w:line="240" w:lineRule="auto"/>
              <w:ind w:left="357" w:hanging="357"/>
              <w:contextualSpacing w:val="0"/>
              <w:rPr>
                <w:rFonts w:ascii="Myriad Pro" w:eastAsia="Times New Roman" w:hAnsi="Myriad Pro" w:cs="Times New Roman"/>
                <w:color w:val="000000"/>
                <w:sz w:val="20"/>
                <w:szCs w:val="20"/>
                <w:lang w:eastAsia="pl-PL"/>
              </w:rPr>
            </w:pPr>
            <w:r w:rsidRPr="000B00D1">
              <w:rPr>
                <w:rFonts w:ascii="Myriad Pro" w:eastAsia="Times New Roman" w:hAnsi="Myriad Pro" w:cs="Times New Roman"/>
                <w:color w:val="000000"/>
                <w:sz w:val="20"/>
                <w:szCs w:val="20"/>
                <w:lang w:eastAsia="pl-PL"/>
              </w:rPr>
              <w:t>Liczba osób długotrwale bezrobotnych objętych wsparciem w programie</w:t>
            </w:r>
            <w:r w:rsidR="00DB2D49" w:rsidRPr="000B00D1">
              <w:rPr>
                <w:rFonts w:ascii="Myriad Pro" w:eastAsia="Times New Roman" w:hAnsi="Myriad Pro" w:cs="Times New Roman"/>
                <w:color w:val="000000"/>
                <w:sz w:val="20"/>
                <w:szCs w:val="20"/>
                <w:lang w:eastAsia="pl-PL"/>
              </w:rPr>
              <w:t xml:space="preserve"> (C)</w:t>
            </w:r>
          </w:p>
          <w:p w:rsidR="002816B6" w:rsidRPr="000B00D1" w:rsidRDefault="002816B6" w:rsidP="00AF6D0A">
            <w:pPr>
              <w:pStyle w:val="Akapitzlist"/>
              <w:numPr>
                <w:ilvl w:val="0"/>
                <w:numId w:val="37"/>
              </w:numPr>
              <w:spacing w:before="40" w:after="40" w:line="240" w:lineRule="auto"/>
              <w:ind w:left="357" w:hanging="357"/>
              <w:contextualSpacing w:val="0"/>
              <w:rPr>
                <w:rFonts w:ascii="Myriad Pro" w:eastAsia="Times New Roman" w:hAnsi="Myriad Pro" w:cs="Times New Roman"/>
                <w:color w:val="000000"/>
                <w:sz w:val="20"/>
                <w:szCs w:val="20"/>
                <w:lang w:eastAsia="pl-PL"/>
              </w:rPr>
            </w:pPr>
            <w:r w:rsidRPr="000B00D1">
              <w:rPr>
                <w:rFonts w:ascii="Myriad Pro" w:eastAsia="Times New Roman" w:hAnsi="Myriad Pro" w:cs="Times New Roman"/>
                <w:color w:val="000000"/>
                <w:sz w:val="20"/>
                <w:szCs w:val="20"/>
                <w:lang w:eastAsia="pl-PL"/>
              </w:rPr>
              <w:t>Liczba osób z niepełnosprawnościami objętych wsparciem w programie</w:t>
            </w:r>
            <w:r w:rsidR="00DB2D49" w:rsidRPr="000B00D1">
              <w:rPr>
                <w:rFonts w:ascii="Myriad Pro" w:eastAsia="Times New Roman" w:hAnsi="Myriad Pro" w:cs="Times New Roman"/>
                <w:color w:val="000000"/>
                <w:sz w:val="20"/>
                <w:szCs w:val="20"/>
                <w:lang w:eastAsia="pl-PL"/>
              </w:rPr>
              <w:t xml:space="preserve"> (C)</w:t>
            </w:r>
          </w:p>
          <w:p w:rsidR="002816B6" w:rsidRPr="000B00D1" w:rsidRDefault="002816B6" w:rsidP="00AF6D0A">
            <w:pPr>
              <w:pStyle w:val="Akapitzlist"/>
              <w:numPr>
                <w:ilvl w:val="0"/>
                <w:numId w:val="37"/>
              </w:numPr>
              <w:spacing w:before="40" w:after="40" w:line="240" w:lineRule="auto"/>
              <w:ind w:left="357" w:hanging="357"/>
              <w:contextualSpacing w:val="0"/>
              <w:rPr>
                <w:rFonts w:ascii="Myriad Pro" w:eastAsia="Times New Roman" w:hAnsi="Myriad Pro" w:cs="Times New Roman"/>
                <w:color w:val="000000"/>
                <w:sz w:val="20"/>
                <w:szCs w:val="20"/>
                <w:lang w:eastAsia="pl-PL"/>
              </w:rPr>
            </w:pPr>
            <w:r w:rsidRPr="000B00D1">
              <w:rPr>
                <w:rFonts w:ascii="Myriad Pro" w:eastAsia="Times New Roman" w:hAnsi="Myriad Pro" w:cs="Times New Roman"/>
                <w:color w:val="000000"/>
                <w:sz w:val="20"/>
                <w:szCs w:val="20"/>
                <w:lang w:eastAsia="pl-PL"/>
              </w:rPr>
              <w:t>Liczba osób w wieku 50 lat i więcej objętych wsparciem w programie</w:t>
            </w:r>
          </w:p>
          <w:p w:rsidR="002816B6" w:rsidRPr="000B00D1" w:rsidRDefault="002816B6" w:rsidP="00AF6D0A">
            <w:pPr>
              <w:pStyle w:val="Akapitzlist"/>
              <w:numPr>
                <w:ilvl w:val="0"/>
                <w:numId w:val="37"/>
              </w:numPr>
              <w:spacing w:before="40" w:after="40" w:line="240" w:lineRule="auto"/>
              <w:ind w:left="357" w:hanging="357"/>
              <w:contextualSpacing w:val="0"/>
              <w:rPr>
                <w:rFonts w:ascii="Myriad Pro" w:eastAsia="Times New Roman" w:hAnsi="Myriad Pro" w:cs="Times New Roman"/>
                <w:color w:val="000000"/>
                <w:sz w:val="20"/>
                <w:szCs w:val="20"/>
                <w:lang w:eastAsia="pl-PL"/>
              </w:rPr>
            </w:pPr>
            <w:r w:rsidRPr="000B00D1">
              <w:rPr>
                <w:rFonts w:ascii="Myriad Pro" w:eastAsia="Times New Roman" w:hAnsi="Myriad Pro" w:cs="Times New Roman"/>
                <w:color w:val="000000"/>
                <w:sz w:val="20"/>
                <w:szCs w:val="20"/>
                <w:lang w:eastAsia="pl-PL"/>
              </w:rPr>
              <w:t>Liczba osób o niskich kwalifikacjach objętych wsparciem w programie</w:t>
            </w:r>
          </w:p>
          <w:p w:rsidR="00260609" w:rsidRPr="000B00D1" w:rsidRDefault="002816B6" w:rsidP="00AF6D0A">
            <w:pPr>
              <w:pStyle w:val="Akapitzlist"/>
              <w:numPr>
                <w:ilvl w:val="0"/>
                <w:numId w:val="37"/>
              </w:numPr>
              <w:spacing w:before="40" w:after="40" w:line="240" w:lineRule="auto"/>
              <w:ind w:left="357" w:hanging="357"/>
              <w:contextualSpacing w:val="0"/>
              <w:rPr>
                <w:rFonts w:ascii="Myriad Pro" w:eastAsia="Times New Roman" w:hAnsi="Myriad Pro" w:cs="Times New Roman"/>
                <w:color w:val="000000"/>
                <w:sz w:val="20"/>
                <w:szCs w:val="20"/>
                <w:lang w:eastAsia="pl-PL"/>
              </w:rPr>
            </w:pPr>
            <w:r w:rsidRPr="000B00D1">
              <w:rPr>
                <w:rFonts w:ascii="Myriad Pro" w:eastAsia="Times New Roman" w:hAnsi="Myriad Pro" w:cs="Times New Roman"/>
                <w:color w:val="000000"/>
                <w:sz w:val="20"/>
                <w:szCs w:val="20"/>
                <w:lang w:eastAsia="pl-PL"/>
              </w:rPr>
              <w:t>Liczba osób, które otrzymały bezzwrotne środki na podjęcie działalności gospodarczej w programie</w:t>
            </w:r>
            <w:r w:rsidR="00260609" w:rsidRPr="000B00D1">
              <w:rPr>
                <w:rFonts w:ascii="Myriad Pro" w:eastAsia="Times New Roman" w:hAnsi="Myriad Pro" w:cs="Times New Roman"/>
                <w:color w:val="000000"/>
                <w:sz w:val="20"/>
                <w:szCs w:val="20"/>
                <w:lang w:eastAsia="pl-PL"/>
              </w:rPr>
              <w:t> </w:t>
            </w:r>
          </w:p>
        </w:tc>
      </w:tr>
      <w:tr w:rsidR="00260609" w:rsidRPr="0040692A" w:rsidTr="00587174">
        <w:trPr>
          <w:trHeight w:val="255"/>
        </w:trPr>
        <w:tc>
          <w:tcPr>
            <w:tcW w:w="851" w:type="dxa"/>
            <w:vMerge w:val="restart"/>
            <w:tcBorders>
              <w:top w:val="nil"/>
              <w:left w:val="nil"/>
              <w:bottom w:val="nil"/>
              <w:right w:val="nil"/>
            </w:tcBorders>
            <w:shd w:val="clear" w:color="auto" w:fill="auto"/>
            <w:noWrap/>
            <w:vAlign w:val="bottom"/>
            <w:hideMark/>
          </w:tcPr>
          <w:p w:rsidR="00260609" w:rsidRPr="004A3702"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40692A" w:rsidRDefault="00260609" w:rsidP="000B00D1">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 xml:space="preserve">Typy projektów </w:t>
            </w:r>
          </w:p>
        </w:tc>
      </w:tr>
      <w:tr w:rsidR="00260609" w:rsidRPr="0040692A" w:rsidTr="00587174">
        <w:trPr>
          <w:trHeight w:val="255"/>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73381" w:rsidRPr="00AF6D0A" w:rsidRDefault="00C73381" w:rsidP="0045796C">
            <w:pPr>
              <w:pStyle w:val="Akapitzlist"/>
              <w:numPr>
                <w:ilvl w:val="0"/>
                <w:numId w:val="38"/>
              </w:numPr>
              <w:tabs>
                <w:tab w:val="left" w:pos="3778"/>
              </w:tabs>
              <w:spacing w:before="40" w:after="40" w:line="240" w:lineRule="auto"/>
              <w:ind w:left="357" w:hanging="357"/>
              <w:contextualSpacing w:val="0"/>
              <w:jc w:val="both"/>
              <w:rPr>
                <w:rFonts w:ascii="Myriad Pro" w:hAnsi="Myriad Pro" w:cs="Arial"/>
                <w:bCs/>
                <w:sz w:val="20"/>
                <w:szCs w:val="20"/>
              </w:rPr>
            </w:pPr>
            <w:r w:rsidRPr="00AF6D0A">
              <w:rPr>
                <w:rFonts w:ascii="Myriad Pro" w:hAnsi="Myriad Pro" w:cs="Arial"/>
                <w:b/>
                <w:bCs/>
                <w:sz w:val="20"/>
                <w:szCs w:val="20"/>
              </w:rPr>
              <w:t xml:space="preserve">Instrumenty i usługi rynku pracy realizowane przez publiczne służby zatrudnienia, wynikające z Ustawy z dnia 20 kwietnia 2004 r. o promocji zatrudnienia i instytucjach rynku pracy </w:t>
            </w:r>
            <w:r w:rsidR="00AF6D0A" w:rsidRPr="00AF6D0A">
              <w:rPr>
                <w:rFonts w:ascii="Myriad Pro" w:hAnsi="Myriad Pro" w:cs="Arial"/>
                <w:b/>
                <w:bCs/>
                <w:sz w:val="20"/>
                <w:szCs w:val="20"/>
              </w:rPr>
              <w:t>(Dz.U. z</w:t>
            </w:r>
            <w:r w:rsidR="0045796C" w:rsidRPr="00AF6D0A">
              <w:rPr>
                <w:rFonts w:ascii="Myriad Pro" w:hAnsi="Myriad Pro" w:cs="Arial"/>
                <w:b/>
                <w:bCs/>
                <w:sz w:val="20"/>
                <w:szCs w:val="20"/>
              </w:rPr>
              <w:t>201</w:t>
            </w:r>
            <w:r w:rsidR="0045796C">
              <w:rPr>
                <w:rFonts w:ascii="Myriad Pro" w:hAnsi="Myriad Pro" w:cs="Arial"/>
                <w:b/>
                <w:bCs/>
                <w:sz w:val="20"/>
                <w:szCs w:val="20"/>
              </w:rPr>
              <w:t>5</w:t>
            </w:r>
            <w:r w:rsidR="00AF6D0A" w:rsidRPr="00AF6D0A">
              <w:rPr>
                <w:rFonts w:ascii="Myriad Pro" w:hAnsi="Myriad Pro" w:cs="Arial"/>
                <w:b/>
                <w:bCs/>
                <w:sz w:val="20"/>
                <w:szCs w:val="20"/>
              </w:rPr>
              <w:t xml:space="preserve">r. poz. </w:t>
            </w:r>
            <w:r w:rsidR="0045796C">
              <w:rPr>
                <w:rFonts w:ascii="Myriad Pro" w:hAnsi="Myriad Pro" w:cs="Arial"/>
                <w:b/>
                <w:bCs/>
                <w:sz w:val="20"/>
                <w:szCs w:val="20"/>
              </w:rPr>
              <w:t>149</w:t>
            </w:r>
            <w:r w:rsidR="006D4C2F">
              <w:rPr>
                <w:rFonts w:ascii="Myriad Pro" w:hAnsi="Myriad Pro" w:cs="Arial"/>
                <w:b/>
                <w:bCs/>
                <w:sz w:val="20"/>
                <w:szCs w:val="20"/>
              </w:rPr>
              <w:t>, z późn. zm.</w:t>
            </w:r>
            <w:r w:rsidR="00AF6D0A" w:rsidRPr="00AF6D0A">
              <w:rPr>
                <w:rFonts w:ascii="Myriad Pro" w:hAnsi="Myriad Pro" w:cs="Arial"/>
                <w:b/>
                <w:bCs/>
                <w:sz w:val="20"/>
                <w:szCs w:val="20"/>
              </w:rPr>
              <w:t>)</w:t>
            </w:r>
            <w:r w:rsidRPr="00AF6D0A">
              <w:rPr>
                <w:rFonts w:ascii="Myriad Pro" w:hAnsi="Myriad Pro" w:cs="Arial"/>
                <w:b/>
                <w:bCs/>
                <w:sz w:val="20"/>
                <w:szCs w:val="20"/>
              </w:rPr>
              <w:t>, z wyłączeniem robót publicznych, odnoszące się do następujących form wsparcia:</w:t>
            </w:r>
          </w:p>
          <w:p w:rsidR="00C73381" w:rsidRPr="000B00D1" w:rsidRDefault="00C73381" w:rsidP="000B00D1">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right="113"/>
              <w:jc w:val="both"/>
              <w:rPr>
                <w:rFonts w:ascii="Myriad Pro" w:hAnsi="Myriad Pro" w:cs="Arial"/>
                <w:color w:val="auto"/>
                <w:sz w:val="20"/>
              </w:rPr>
            </w:pPr>
            <w:r w:rsidRPr="000B00D1">
              <w:rPr>
                <w:rFonts w:ascii="Myriad Pro" w:hAnsi="Myriad Pro" w:cs="Arial"/>
                <w:color w:val="auto"/>
                <w:sz w:val="20"/>
              </w:rPr>
              <w:t>instrumenty i usługi rynku pracy służące indywidualizacji wsparcia oraz pomocy w zakresie określenia ścieżki zawodowej (obligatoryjne):</w:t>
            </w:r>
          </w:p>
          <w:p w:rsidR="00C73381" w:rsidRPr="000B00D1" w:rsidRDefault="00C73381" w:rsidP="000B00D1">
            <w:pPr>
              <w:pStyle w:val="Normalny1"/>
              <w:numPr>
                <w:ilvl w:val="0"/>
                <w:numId w:val="2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right="113" w:hanging="357"/>
              <w:jc w:val="both"/>
              <w:rPr>
                <w:rFonts w:ascii="Myriad Pro" w:hAnsi="Myriad Pro" w:cs="Arial"/>
                <w:color w:val="auto"/>
                <w:sz w:val="20"/>
              </w:rPr>
            </w:pPr>
            <w:r w:rsidRPr="000B00D1">
              <w:rPr>
                <w:rFonts w:ascii="Myriad Pro" w:hAnsi="Myriad Pro" w:cs="Arial"/>
                <w:color w:val="auto"/>
                <w:sz w:val="20"/>
              </w:rPr>
              <w:lastRenderedPageBreak/>
              <w:t>identyfikacja potrzeb osób pozostających bez zatrudnienia oraz diagnozowanie możliwości w zakresie doskonalenia zawodowego, w tym identyfikacja stopniaoddalenia od rynku pracy,</w:t>
            </w:r>
          </w:p>
          <w:p w:rsidR="00C73381" w:rsidRPr="000B00D1" w:rsidRDefault="00C73381" w:rsidP="000B00D1">
            <w:pPr>
              <w:pStyle w:val="Normalny1"/>
              <w:numPr>
                <w:ilvl w:val="0"/>
                <w:numId w:val="2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right="113" w:hanging="357"/>
              <w:jc w:val="both"/>
              <w:rPr>
                <w:rFonts w:ascii="Myriad Pro" w:hAnsi="Myriad Pro" w:cs="Arial"/>
                <w:color w:val="auto"/>
                <w:sz w:val="20"/>
              </w:rPr>
            </w:pPr>
            <w:r w:rsidRPr="000B00D1">
              <w:rPr>
                <w:rFonts w:ascii="Myriad Pro" w:hAnsi="Myriad Pro" w:cs="Arial"/>
                <w:color w:val="auto"/>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r w:rsidR="00E15C6F">
              <w:rPr>
                <w:rFonts w:ascii="Myriad Pro" w:hAnsi="Myriad Pro" w:cs="Arial"/>
                <w:color w:val="auto"/>
                <w:sz w:val="20"/>
              </w:rPr>
              <w:t>,</w:t>
            </w:r>
          </w:p>
          <w:p w:rsidR="00C73381" w:rsidRPr="000B00D1" w:rsidRDefault="00C73381" w:rsidP="000B00D1">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right="113"/>
              <w:jc w:val="both"/>
              <w:rPr>
                <w:rFonts w:ascii="Myriad Pro" w:hAnsi="Myriad Pro" w:cs="Arial"/>
                <w:color w:val="auto"/>
                <w:sz w:val="20"/>
              </w:rPr>
            </w:pPr>
            <w:r w:rsidRPr="000B00D1">
              <w:rPr>
                <w:rFonts w:ascii="Myriad Pro" w:hAnsi="Myriad Pro" w:cs="Arial"/>
                <w:color w:val="auto"/>
                <w:sz w:val="20"/>
              </w:rPr>
              <w:t>instrumenty i usługi rynku pracy skierowane do osób, u których zidentyfikowano potrzebę uzupełnienia lub zdobycia nowych umiejętności i kompetencji</w:t>
            </w:r>
            <w:r w:rsidRPr="000B00D1">
              <w:rPr>
                <w:rStyle w:val="Odwoanieprzypisudolnego"/>
                <w:rFonts w:ascii="Myriad Pro" w:hAnsi="Myriad Pro" w:cs="Arial"/>
                <w:color w:val="auto"/>
                <w:sz w:val="20"/>
              </w:rPr>
              <w:footnoteReference w:id="2"/>
            </w:r>
            <w:r w:rsidRPr="000B00D1">
              <w:rPr>
                <w:rFonts w:ascii="Myriad Pro" w:hAnsi="Myriad Pro" w:cs="Arial"/>
                <w:color w:val="auto"/>
                <w:sz w:val="20"/>
              </w:rPr>
              <w:t xml:space="preserve">: </w:t>
            </w:r>
          </w:p>
          <w:p w:rsidR="00C73381" w:rsidRPr="000B00D1" w:rsidRDefault="00C73381" w:rsidP="000B00D1">
            <w:pPr>
              <w:pStyle w:val="Normalny1"/>
              <w:numPr>
                <w:ilvl w:val="0"/>
                <w:numId w:val="2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right="113" w:hanging="357"/>
              <w:jc w:val="both"/>
              <w:rPr>
                <w:rFonts w:ascii="Myriad Pro" w:hAnsi="Myriad Pro" w:cs="Arial"/>
                <w:color w:val="auto"/>
                <w:sz w:val="20"/>
              </w:rPr>
            </w:pPr>
            <w:r w:rsidRPr="000B00D1">
              <w:rPr>
                <w:rFonts w:ascii="Myriad Pro" w:hAnsi="Myriad Pro" w:cs="Arial"/>
                <w:color w:val="auto"/>
                <w:sz w:val="20"/>
              </w:rPr>
              <w:t>nabywanie, podwyższanie lub dostosowywanie kompetencji i kwalifikacji, niezbędnych na rynku pracy w kontekście zidentyfikowanych potrzeb osoby, której udzielane jest wsparcie, m.in. poprzez wysokiej jakości szkolenia,</w:t>
            </w:r>
          </w:p>
          <w:p w:rsidR="00C73381" w:rsidRPr="000B00D1" w:rsidRDefault="00C73381" w:rsidP="000B00D1">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right="113"/>
              <w:jc w:val="both"/>
              <w:rPr>
                <w:rFonts w:ascii="Myriad Pro" w:hAnsi="Myriad Pro" w:cs="Arial"/>
                <w:color w:val="auto"/>
                <w:sz w:val="20"/>
              </w:rPr>
            </w:pPr>
            <w:r w:rsidRPr="000B00D1">
              <w:rPr>
                <w:rFonts w:ascii="Myriad Pro" w:hAnsi="Myriad Pro" w:cs="Arial"/>
                <w:color w:val="auto"/>
                <w:sz w:val="20"/>
              </w:rPr>
              <w:t>instrumenty i usługi rynku pracy służące zdobyciu doświadczenia zawodowego wymaganego przez pracodawców:</w:t>
            </w:r>
          </w:p>
          <w:p w:rsidR="00C73381" w:rsidRPr="000B00D1" w:rsidRDefault="00C73381" w:rsidP="000B00D1">
            <w:pPr>
              <w:pStyle w:val="Normalny1"/>
              <w:numPr>
                <w:ilvl w:val="0"/>
                <w:numId w:val="2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right="113" w:hanging="357"/>
              <w:jc w:val="both"/>
              <w:rPr>
                <w:rFonts w:ascii="Myriad Pro" w:hAnsi="Myriad Pro" w:cs="Arial"/>
                <w:color w:val="auto"/>
                <w:sz w:val="20"/>
              </w:rPr>
            </w:pPr>
            <w:r w:rsidRPr="000B00D1">
              <w:rPr>
                <w:rFonts w:ascii="Myriad Pro" w:hAnsi="Myriad Pro" w:cs="Arial"/>
                <w:color w:val="auto"/>
                <w:sz w:val="20"/>
              </w:rPr>
              <w:t>nabywanie lub uzupełnianie doświadczenia zawodowego oraz praktycznych umiejętności w zakresie wykonywania danego zawodu, m.in. poprzez staże i praktyki</w:t>
            </w:r>
            <w:r w:rsidRPr="000B00D1">
              <w:rPr>
                <w:rFonts w:ascii="Myriad Pro" w:hAnsi="Myriad Pro" w:cs="Arial"/>
                <w:sz w:val="20"/>
              </w:rPr>
              <w:t>,</w:t>
            </w:r>
          </w:p>
          <w:p w:rsidR="00C73381" w:rsidRPr="000B00D1" w:rsidRDefault="00C73381" w:rsidP="000B00D1">
            <w:pPr>
              <w:pStyle w:val="Normalny1"/>
              <w:numPr>
                <w:ilvl w:val="0"/>
                <w:numId w:val="2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right="113" w:hanging="357"/>
              <w:jc w:val="both"/>
              <w:rPr>
                <w:rFonts w:ascii="Myriad Pro" w:hAnsi="Myriad Pro" w:cs="Arial"/>
                <w:color w:val="auto"/>
                <w:sz w:val="20"/>
              </w:rPr>
            </w:pPr>
            <w:r w:rsidRPr="000B00D1">
              <w:rPr>
                <w:rFonts w:ascii="Myriad Pro" w:hAnsi="Myriad Pro" w:cs="Arial"/>
                <w:color w:val="auto"/>
                <w:sz w:val="20"/>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C73381" w:rsidRPr="000B00D1" w:rsidRDefault="00C73381" w:rsidP="000B00D1">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right="113"/>
              <w:jc w:val="both"/>
              <w:rPr>
                <w:rFonts w:ascii="Myriad Pro" w:hAnsi="Myriad Pro" w:cs="Arial"/>
                <w:color w:val="auto"/>
                <w:sz w:val="20"/>
              </w:rPr>
            </w:pPr>
            <w:r w:rsidRPr="000B00D1">
              <w:rPr>
                <w:rFonts w:ascii="Myriad Pro" w:hAnsi="Myriad Pro" w:cs="Arial"/>
                <w:color w:val="auto"/>
                <w:sz w:val="20"/>
              </w:rPr>
              <w:t>instrumenty i usługi rynku pracy służące w</w:t>
            </w:r>
            <w:r w:rsidR="002E11C4">
              <w:rPr>
                <w:rFonts w:ascii="Myriad Pro" w:hAnsi="Myriad Pro" w:cs="Arial"/>
                <w:color w:val="auto"/>
                <w:sz w:val="20"/>
              </w:rPr>
              <w:t>sparciu mobilności na rynku pracy</w:t>
            </w:r>
            <w:r w:rsidRPr="000B00D1">
              <w:rPr>
                <w:rFonts w:ascii="Myriad Pro" w:hAnsi="Myriad Pro" w:cs="Arial"/>
                <w:color w:val="auto"/>
                <w:sz w:val="20"/>
              </w:rPr>
              <w:t>:</w:t>
            </w:r>
          </w:p>
          <w:p w:rsidR="002E11C4" w:rsidRDefault="00C73381" w:rsidP="002E11C4">
            <w:pPr>
              <w:pStyle w:val="Normalny1"/>
              <w:numPr>
                <w:ilvl w:val="0"/>
                <w:numId w:val="2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right="113" w:hanging="357"/>
              <w:jc w:val="both"/>
              <w:rPr>
                <w:rFonts w:ascii="Myriad Pro" w:hAnsi="Myriad Pro" w:cs="Arial"/>
                <w:color w:val="auto"/>
                <w:sz w:val="20"/>
              </w:rPr>
            </w:pPr>
            <w:r w:rsidRPr="000B00D1">
              <w:rPr>
                <w:rFonts w:ascii="Myriad Pro" w:hAnsi="Myriad Pro" w:cs="Arial"/>
                <w:color w:val="auto"/>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C73381" w:rsidRPr="002E11C4" w:rsidRDefault="00C73381" w:rsidP="002E11C4">
            <w:pPr>
              <w:pStyle w:val="Normalny1"/>
              <w:numPr>
                <w:ilvl w:val="0"/>
                <w:numId w:val="2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right="113" w:hanging="357"/>
              <w:jc w:val="both"/>
              <w:rPr>
                <w:rFonts w:ascii="Myriad Pro" w:hAnsi="Myriad Pro" w:cs="Arial"/>
                <w:color w:val="auto"/>
                <w:sz w:val="20"/>
              </w:rPr>
            </w:pPr>
            <w:r w:rsidRPr="002E11C4">
              <w:rPr>
                <w:rFonts w:ascii="Myriad Pro" w:hAnsi="Myriad Pro" w:cs="Arial"/>
                <w:color w:val="auto"/>
                <w:sz w:val="20"/>
              </w:rPr>
              <w:t>wsparcie mobilności zawodowej na europejskim rynku pracy za pośrednictwem sieci EURES.</w:t>
            </w:r>
          </w:p>
          <w:p w:rsidR="00C73381" w:rsidRPr="000B00D1" w:rsidRDefault="00C73381" w:rsidP="000B00D1">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right="113"/>
              <w:jc w:val="both"/>
              <w:rPr>
                <w:rFonts w:ascii="Myriad Pro" w:hAnsi="Myriad Pro" w:cs="Arial"/>
                <w:color w:val="auto"/>
                <w:sz w:val="20"/>
              </w:rPr>
            </w:pPr>
            <w:r w:rsidRPr="000B00D1">
              <w:rPr>
                <w:rFonts w:ascii="Myriad Pro" w:hAnsi="Myriad Pro" w:cs="Arial"/>
                <w:color w:val="auto"/>
                <w:sz w:val="20"/>
              </w:rPr>
              <w:t>instrumenty i usługi rynku pracy skierowane do osób niepełnosprawnych:</w:t>
            </w:r>
          </w:p>
          <w:p w:rsidR="00C73381" w:rsidRPr="000B00D1" w:rsidRDefault="00C73381" w:rsidP="000B00D1">
            <w:pPr>
              <w:pStyle w:val="Normalny1"/>
              <w:numPr>
                <w:ilvl w:val="0"/>
                <w:numId w:val="2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right="113" w:hanging="357"/>
              <w:jc w:val="both"/>
              <w:rPr>
                <w:rFonts w:ascii="Myriad Pro" w:hAnsi="Myriad Pro" w:cs="Arial"/>
                <w:color w:val="auto"/>
                <w:sz w:val="20"/>
              </w:rPr>
            </w:pPr>
            <w:r w:rsidRPr="000B00D1">
              <w:rPr>
                <w:rFonts w:ascii="Myriad Pro" w:hAnsi="Myriad Pro" w:cs="Arial"/>
                <w:color w:val="auto"/>
                <w:sz w:val="20"/>
              </w:rPr>
              <w:t xml:space="preserve">niwelowanie barier jakie napotykają osoby niepełnosprawne w zakresie zdobycia i utrzymania zatrudnienia, m.in. poprzez finansowanie pracy asystenta osoby niepełnosprawnej, którego praca spełnia standardy wyznaczone dla takiej usługi i doposażenie stanowiska pracy do potrzeb osób niepełnosprawnych. </w:t>
            </w:r>
          </w:p>
          <w:p w:rsidR="00C73381" w:rsidRPr="000B00D1" w:rsidRDefault="00C73381" w:rsidP="000B00D1">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right="113"/>
              <w:jc w:val="both"/>
              <w:rPr>
                <w:rFonts w:ascii="Myriad Pro" w:hAnsi="Myriad Pro" w:cs="Arial"/>
                <w:color w:val="auto"/>
                <w:sz w:val="20"/>
              </w:rPr>
            </w:pPr>
            <w:r w:rsidRPr="000B00D1">
              <w:rPr>
                <w:rFonts w:ascii="Myriad Pro" w:hAnsi="Myriad Pro" w:cs="Arial"/>
                <w:color w:val="auto"/>
                <w:sz w:val="20"/>
              </w:rPr>
              <w:t>instrumenty i usługi rynku pracy służące rozwojowi przedsiębiorczości i samozatrudnienia:</w:t>
            </w:r>
          </w:p>
          <w:p w:rsidR="00260609" w:rsidRDefault="00C73381" w:rsidP="00CA3C19">
            <w:pPr>
              <w:pStyle w:val="Normalny1"/>
              <w:numPr>
                <w:ilvl w:val="0"/>
                <w:numId w:val="2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right="113" w:hanging="357"/>
              <w:jc w:val="both"/>
              <w:rPr>
                <w:rFonts w:ascii="Myriad Pro" w:hAnsi="Myriad Pro" w:cs="Arial"/>
                <w:color w:val="auto"/>
                <w:sz w:val="20"/>
              </w:rPr>
            </w:pPr>
            <w:r w:rsidRPr="000B00D1">
              <w:rPr>
                <w:rFonts w:ascii="Myriad Pro" w:hAnsi="Myriad Pro" w:cs="Arial"/>
                <w:color w:val="auto"/>
                <w:sz w:val="20"/>
              </w:rPr>
              <w:t>wsparcie osób bezrobotnych w zakładaniu i prowadzeniu własnej działalności gospodarczej poprzez udzielenie:</w:t>
            </w:r>
            <w:r w:rsidRPr="00CA3C19">
              <w:rPr>
                <w:rFonts w:ascii="Myriad Pro" w:hAnsi="Myriad Pro" w:cs="Arial"/>
                <w:color w:val="auto"/>
                <w:sz w:val="20"/>
              </w:rPr>
              <w:t>pomocy bezzwrotnej (dotacji) na utworzenie przedsiębiorstwa oraz doradztwo i szkolenia umożliwiające uzyskanie wiedzy i umiejętności niezbędnych do podjęcia i prowadzenia działalności gospodarczej.</w:t>
            </w:r>
          </w:p>
          <w:p w:rsidR="009A605F" w:rsidRPr="00CA3C19" w:rsidRDefault="009A605F" w:rsidP="001A61EB">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right="113"/>
              <w:jc w:val="both"/>
              <w:rPr>
                <w:rFonts w:ascii="Myriad Pro" w:hAnsi="Myriad Pro" w:cs="Arial"/>
                <w:color w:val="auto"/>
                <w:sz w:val="20"/>
              </w:rPr>
            </w:pPr>
          </w:p>
        </w:tc>
      </w:tr>
      <w:tr w:rsidR="00260609" w:rsidRPr="0040692A" w:rsidTr="00587174">
        <w:trPr>
          <w:trHeight w:val="255"/>
        </w:trPr>
        <w:tc>
          <w:tcPr>
            <w:tcW w:w="851" w:type="dxa"/>
            <w:vMerge w:val="restart"/>
            <w:tcBorders>
              <w:top w:val="nil"/>
              <w:left w:val="nil"/>
              <w:bottom w:val="nil"/>
              <w:right w:val="nil"/>
            </w:tcBorders>
            <w:shd w:val="clear" w:color="auto" w:fill="auto"/>
            <w:noWrap/>
            <w:vAlign w:val="bottom"/>
            <w:hideMark/>
          </w:tcPr>
          <w:p w:rsidR="00260609" w:rsidRPr="004A3702"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40692A" w:rsidRDefault="00260609" w:rsidP="00C60FC3">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 xml:space="preserve">Typ beneficjenta </w:t>
            </w:r>
          </w:p>
        </w:tc>
      </w:tr>
      <w:tr w:rsidR="00260609" w:rsidRPr="0040692A" w:rsidTr="00587174">
        <w:trPr>
          <w:trHeight w:val="255"/>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60609" w:rsidRPr="00C60FC3" w:rsidRDefault="00CF7F14" w:rsidP="00C60FC3">
            <w:pPr>
              <w:pStyle w:val="Akapitzlist"/>
              <w:spacing w:before="40" w:after="40" w:line="240" w:lineRule="auto"/>
              <w:ind w:left="0"/>
              <w:contextualSpacing w:val="0"/>
              <w:jc w:val="both"/>
              <w:rPr>
                <w:rFonts w:ascii="Myriad Pro" w:hAnsi="Myriad Pro"/>
                <w:sz w:val="20"/>
                <w:szCs w:val="20"/>
              </w:rPr>
            </w:pPr>
            <w:r w:rsidRPr="00C60FC3">
              <w:rPr>
                <w:rFonts w:ascii="Myriad Pro" w:hAnsi="Myriad Pro"/>
                <w:sz w:val="20"/>
                <w:szCs w:val="20"/>
              </w:rPr>
              <w:t>Typ projektów 1: Powiato</w:t>
            </w:r>
            <w:r w:rsidR="00C60FC3">
              <w:rPr>
                <w:rFonts w:ascii="Myriad Pro" w:hAnsi="Myriad Pro"/>
                <w:sz w:val="20"/>
                <w:szCs w:val="20"/>
              </w:rPr>
              <w:t>we Urzędy Pracy.</w:t>
            </w:r>
          </w:p>
        </w:tc>
      </w:tr>
      <w:tr w:rsidR="00260609" w:rsidRPr="0040692A" w:rsidTr="00587174">
        <w:trPr>
          <w:trHeight w:val="300"/>
        </w:trPr>
        <w:tc>
          <w:tcPr>
            <w:tcW w:w="851" w:type="dxa"/>
            <w:vMerge w:val="restart"/>
            <w:tcBorders>
              <w:top w:val="nil"/>
              <w:left w:val="nil"/>
              <w:bottom w:val="nil"/>
              <w:right w:val="nil"/>
            </w:tcBorders>
            <w:shd w:val="clear" w:color="auto" w:fill="auto"/>
            <w:noWrap/>
            <w:vAlign w:val="bottom"/>
            <w:hideMark/>
          </w:tcPr>
          <w:p w:rsidR="00260609" w:rsidRPr="004A3702"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40692A" w:rsidRDefault="00C60FC3" w:rsidP="00C60FC3">
            <w:pPr>
              <w:spacing w:before="120" w:after="0" w:line="240" w:lineRule="auto"/>
              <w:rPr>
                <w:rFonts w:ascii="Myriad Pro" w:eastAsia="Times New Roman" w:hAnsi="Myriad Pro" w:cs="Times New Roman"/>
                <w:color w:val="000000"/>
                <w:sz w:val="20"/>
                <w:szCs w:val="20"/>
                <w:lang w:eastAsia="pl-PL"/>
              </w:rPr>
            </w:pPr>
            <w:r>
              <w:rPr>
                <w:rFonts w:ascii="Myriad Pro" w:eastAsia="Times New Roman" w:hAnsi="Myriad Pro" w:cs="Times New Roman"/>
                <w:color w:val="000000"/>
                <w:sz w:val="20"/>
                <w:szCs w:val="20"/>
                <w:lang w:eastAsia="pl-PL"/>
              </w:rPr>
              <w:t>Grupa docelowa/</w:t>
            </w:r>
            <w:r w:rsidR="00260609" w:rsidRPr="0040692A">
              <w:rPr>
                <w:rFonts w:ascii="Myriad Pro" w:eastAsia="Times New Roman" w:hAnsi="Myriad Pro" w:cs="Times New Roman"/>
                <w:color w:val="000000"/>
                <w:sz w:val="20"/>
                <w:szCs w:val="20"/>
                <w:lang w:eastAsia="pl-PL"/>
              </w:rPr>
              <w:t xml:space="preserve">ostateczni odbiorcy wsparcia </w:t>
            </w:r>
          </w:p>
        </w:tc>
      </w:tr>
      <w:tr w:rsidR="00260609" w:rsidRPr="00CF7F14" w:rsidTr="00587174">
        <w:trPr>
          <w:trHeight w:val="255"/>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F7F14" w:rsidRPr="00C60FC3" w:rsidRDefault="00CF7F14" w:rsidP="00C60FC3">
            <w:pPr>
              <w:spacing w:before="40" w:after="40" w:line="240" w:lineRule="auto"/>
              <w:jc w:val="both"/>
              <w:rPr>
                <w:rFonts w:ascii="Myriad Pro" w:hAnsi="Myriad Pro" w:cs="Arial"/>
                <w:sz w:val="20"/>
                <w:szCs w:val="20"/>
              </w:rPr>
            </w:pPr>
            <w:r w:rsidRPr="00C60FC3">
              <w:rPr>
                <w:rFonts w:ascii="Myriad Pro" w:hAnsi="Myriad Pro" w:cs="Arial"/>
                <w:sz w:val="20"/>
                <w:szCs w:val="20"/>
              </w:rPr>
              <w:t>Typ projektów 1:</w:t>
            </w:r>
          </w:p>
          <w:p w:rsidR="00260609" w:rsidRPr="00A2154E" w:rsidRDefault="00C60FC3" w:rsidP="001B2A03">
            <w:pPr>
              <w:spacing w:before="40" w:after="40" w:line="240" w:lineRule="auto"/>
              <w:jc w:val="both"/>
              <w:rPr>
                <w:rFonts w:ascii="Myriad Pro" w:hAnsi="Myriad Pro" w:cs="Arial"/>
                <w:sz w:val="20"/>
                <w:szCs w:val="20"/>
              </w:rPr>
            </w:pPr>
            <w:r>
              <w:rPr>
                <w:rFonts w:ascii="Myriad Pro" w:hAnsi="Myriad Pro" w:cs="Arial"/>
                <w:sz w:val="20"/>
                <w:szCs w:val="20"/>
              </w:rPr>
              <w:t>Osoby powyżej 29</w:t>
            </w:r>
            <w:r w:rsidR="00CF7F14" w:rsidRPr="00C60FC3">
              <w:rPr>
                <w:rFonts w:ascii="Myriad Pro" w:hAnsi="Myriad Pro" w:cs="Arial"/>
                <w:sz w:val="20"/>
                <w:szCs w:val="20"/>
              </w:rPr>
              <w:t xml:space="preserve"> roku życia</w:t>
            </w:r>
            <w:r w:rsidR="00CF7F14" w:rsidRPr="00C60FC3">
              <w:rPr>
                <w:rStyle w:val="Odwoanieprzypisudolnego"/>
                <w:rFonts w:ascii="Myriad Pro" w:hAnsi="Myriad Pro" w:cs="Arial"/>
                <w:sz w:val="20"/>
                <w:szCs w:val="20"/>
              </w:rPr>
              <w:footnoteReference w:id="3"/>
            </w:r>
            <w:r w:rsidR="0050738C">
              <w:rPr>
                <w:rFonts w:ascii="Myriad Pro" w:hAnsi="Myriad Pro" w:cs="Arial"/>
                <w:sz w:val="20"/>
                <w:szCs w:val="20"/>
              </w:rPr>
              <w:t xml:space="preserve">zarejestrowane w PUP jako bezrobotne </w:t>
            </w:r>
            <w:r w:rsidR="00CF7F14" w:rsidRPr="00C60FC3">
              <w:rPr>
                <w:rFonts w:ascii="Myriad Pro" w:hAnsi="Myriad Pro" w:cs="Arial"/>
                <w:sz w:val="20"/>
                <w:szCs w:val="20"/>
              </w:rPr>
              <w:t xml:space="preserve">znajdujące się w szczególnie trudnej sytuacji na rynku pracy (tj. osoby w wieku 50 lat </w:t>
            </w:r>
            <w:r w:rsidR="0050738C">
              <w:rPr>
                <w:rFonts w:ascii="Myriad Pro" w:hAnsi="Myriad Pro" w:cs="Arial"/>
                <w:sz w:val="20"/>
                <w:szCs w:val="20"/>
              </w:rPr>
              <w:br/>
            </w:r>
            <w:r w:rsidR="00CF7F14" w:rsidRPr="00C60FC3">
              <w:rPr>
                <w:rFonts w:ascii="Myriad Pro" w:hAnsi="Myriad Pro" w:cs="Arial"/>
                <w:sz w:val="20"/>
                <w:szCs w:val="20"/>
              </w:rPr>
              <w:t>i więcej, kobiety, osoby z niepełnosprawnościami</w:t>
            </w:r>
            <w:r w:rsidR="008854A9">
              <w:rPr>
                <w:rStyle w:val="Odwoanieprzypisudolnego"/>
                <w:rFonts w:ascii="Myriad Pro" w:hAnsi="Myriad Pro" w:cs="Arial"/>
                <w:sz w:val="20"/>
                <w:szCs w:val="20"/>
              </w:rPr>
              <w:footnoteReference w:id="4"/>
            </w:r>
            <w:r w:rsidR="00CF7F14" w:rsidRPr="00C60FC3">
              <w:rPr>
                <w:rFonts w:ascii="Myriad Pro" w:hAnsi="Myriad Pro" w:cs="Arial"/>
                <w:sz w:val="20"/>
                <w:szCs w:val="20"/>
              </w:rPr>
              <w:t>, osoby długotrwale</w:t>
            </w:r>
            <w:r w:rsidR="002E5E32">
              <w:rPr>
                <w:rStyle w:val="Odwoanieprzypisudolnego"/>
                <w:rFonts w:ascii="Myriad Pro" w:hAnsi="Myriad Pro" w:cs="Arial"/>
                <w:sz w:val="20"/>
                <w:szCs w:val="20"/>
              </w:rPr>
              <w:footnoteReference w:id="5"/>
            </w:r>
            <w:r w:rsidR="00CF7F14" w:rsidRPr="00C60FC3">
              <w:rPr>
                <w:rFonts w:ascii="Myriad Pro" w:hAnsi="Myriad Pro" w:cs="Arial"/>
                <w:sz w:val="20"/>
                <w:szCs w:val="20"/>
              </w:rPr>
              <w:t xml:space="preserve"> bezrobotne oraz nisko wykwalifikowane</w:t>
            </w:r>
            <w:r w:rsidR="00CF7F14" w:rsidRPr="00C60FC3">
              <w:rPr>
                <w:rStyle w:val="Odwoanieprzypisudolnego"/>
                <w:rFonts w:ascii="Myriad Pro" w:hAnsi="Myriad Pro" w:cs="Arial"/>
                <w:sz w:val="20"/>
                <w:szCs w:val="20"/>
              </w:rPr>
              <w:footnoteReference w:id="6"/>
            </w:r>
            <w:r w:rsidR="00CF7F14" w:rsidRPr="00C60FC3">
              <w:rPr>
                <w:rFonts w:ascii="Myriad Pro" w:hAnsi="Myriad Pro" w:cs="Arial"/>
                <w:sz w:val="20"/>
                <w:szCs w:val="20"/>
              </w:rPr>
              <w:t xml:space="preserve">), </w:t>
            </w:r>
            <w:r w:rsidR="00773441">
              <w:rPr>
                <w:rFonts w:ascii="Myriad Pro" w:hAnsi="Myriad Pro" w:cs="Arial"/>
                <w:sz w:val="20"/>
                <w:szCs w:val="20"/>
              </w:rPr>
              <w:t>dla których</w:t>
            </w:r>
            <w:r w:rsidR="00CF7F14" w:rsidRPr="00C60FC3">
              <w:rPr>
                <w:rFonts w:ascii="Myriad Pro" w:hAnsi="Myriad Pro" w:cs="Arial"/>
                <w:sz w:val="20"/>
                <w:szCs w:val="20"/>
              </w:rPr>
              <w:t>, zgodnie z ustawą o promocji zatrudnienia i instytucjach rynku, określono pierwszy lub drugi pro</w:t>
            </w:r>
            <w:r w:rsidR="004A326F">
              <w:rPr>
                <w:rFonts w:ascii="Myriad Pro" w:hAnsi="Myriad Pro" w:cs="Arial"/>
                <w:sz w:val="20"/>
                <w:szCs w:val="20"/>
              </w:rPr>
              <w:t>fil pomocy.</w:t>
            </w:r>
          </w:p>
        </w:tc>
      </w:tr>
      <w:tr w:rsidR="00260609" w:rsidRPr="0040692A" w:rsidTr="00587174">
        <w:trPr>
          <w:trHeight w:val="510"/>
        </w:trPr>
        <w:tc>
          <w:tcPr>
            <w:tcW w:w="851" w:type="dxa"/>
            <w:vMerge w:val="restart"/>
            <w:tcBorders>
              <w:top w:val="nil"/>
              <w:left w:val="nil"/>
              <w:bottom w:val="nil"/>
              <w:right w:val="nil"/>
            </w:tcBorders>
            <w:shd w:val="clear" w:color="auto" w:fill="auto"/>
            <w:noWrap/>
            <w:vAlign w:val="bottom"/>
            <w:hideMark/>
          </w:tcPr>
          <w:p w:rsidR="00260609" w:rsidRPr="004A3702"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40692A" w:rsidRDefault="00260609" w:rsidP="004A326F">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 xml:space="preserve"> Instytucja pośrednicząca(jeśli dotyczy)</w:t>
            </w:r>
          </w:p>
        </w:tc>
      </w:tr>
      <w:tr w:rsidR="00260609" w:rsidRPr="0040692A" w:rsidTr="00587174">
        <w:trPr>
          <w:trHeight w:val="255"/>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60609" w:rsidRPr="0040692A" w:rsidRDefault="00260609" w:rsidP="004A326F">
            <w:pPr>
              <w:spacing w:before="40" w:after="4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 </w:t>
            </w:r>
            <w:r w:rsidR="00F70C15">
              <w:rPr>
                <w:rFonts w:ascii="Myriad Pro" w:eastAsia="Times New Roman" w:hAnsi="Myriad Pro" w:cs="Times New Roman"/>
                <w:color w:val="000000"/>
                <w:sz w:val="20"/>
                <w:szCs w:val="20"/>
                <w:lang w:eastAsia="pl-PL"/>
              </w:rPr>
              <w:t>Wojewódzki Urząd Pracy w Szczecinie</w:t>
            </w:r>
          </w:p>
        </w:tc>
      </w:tr>
      <w:tr w:rsidR="00260609" w:rsidRPr="0040692A" w:rsidTr="00587174">
        <w:trPr>
          <w:trHeight w:val="405"/>
        </w:trPr>
        <w:tc>
          <w:tcPr>
            <w:tcW w:w="851" w:type="dxa"/>
            <w:vMerge w:val="restart"/>
            <w:tcBorders>
              <w:top w:val="nil"/>
              <w:left w:val="nil"/>
              <w:bottom w:val="nil"/>
              <w:right w:val="nil"/>
            </w:tcBorders>
            <w:shd w:val="clear" w:color="auto" w:fill="auto"/>
            <w:noWrap/>
            <w:vAlign w:val="bottom"/>
            <w:hideMark/>
          </w:tcPr>
          <w:p w:rsidR="00260609" w:rsidRPr="00165B71"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40692A" w:rsidRDefault="00260609" w:rsidP="004A326F">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Alokacja</w:t>
            </w:r>
          </w:p>
        </w:tc>
      </w:tr>
      <w:tr w:rsidR="00260609" w:rsidRPr="0040692A" w:rsidTr="00CB1035">
        <w:trPr>
          <w:trHeight w:val="255"/>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60609" w:rsidRPr="00796D51" w:rsidRDefault="00796D51" w:rsidP="004A326F">
            <w:pPr>
              <w:spacing w:before="40" w:after="40" w:line="240" w:lineRule="auto"/>
              <w:rPr>
                <w:rFonts w:ascii="Myriad Pro" w:eastAsia="Times New Roman" w:hAnsi="Myriad Pro" w:cs="Times New Roman"/>
                <w:color w:val="000000"/>
                <w:sz w:val="20"/>
                <w:szCs w:val="20"/>
                <w:lang w:eastAsia="pl-PL"/>
              </w:rPr>
            </w:pPr>
            <w:r w:rsidRPr="00796D51">
              <w:rPr>
                <w:rFonts w:ascii="Myriad Pro" w:hAnsi="Myriad Pro"/>
                <w:bCs/>
                <w:sz w:val="20"/>
                <w:szCs w:val="20"/>
              </w:rPr>
              <w:t>75 095 000</w:t>
            </w:r>
            <w:r w:rsidR="00F70C15" w:rsidRPr="00796D51">
              <w:rPr>
                <w:rFonts w:ascii="Myriad Pro" w:hAnsi="Myriad Pro"/>
                <w:sz w:val="20"/>
                <w:szCs w:val="20"/>
              </w:rPr>
              <w:t xml:space="preserve"> euro</w:t>
            </w:r>
            <w:r w:rsidR="00463B30">
              <w:rPr>
                <w:rFonts w:ascii="Myriad Pro" w:eastAsia="Times New Roman" w:hAnsi="Myriad Pro" w:cs="Times New Roman"/>
                <w:color w:val="000000"/>
                <w:sz w:val="20"/>
                <w:szCs w:val="20"/>
                <w:lang w:eastAsia="pl-PL"/>
              </w:rPr>
              <w:t xml:space="preserve">, </w:t>
            </w:r>
            <w:r w:rsidR="00463B30" w:rsidRPr="00463B30">
              <w:rPr>
                <w:rFonts w:ascii="Myriad Pro" w:eastAsia="Times New Roman" w:hAnsi="Myriad Pro" w:cs="Times New Roman"/>
                <w:color w:val="000000"/>
                <w:sz w:val="20"/>
                <w:szCs w:val="20"/>
                <w:lang w:eastAsia="pl-PL"/>
              </w:rPr>
              <w:t>w tym wkład UE</w:t>
            </w:r>
            <w:r w:rsidR="00463B30">
              <w:rPr>
                <w:rFonts w:ascii="Myriad Pro" w:eastAsia="Times New Roman" w:hAnsi="Myriad Pro" w:cs="Times New Roman"/>
                <w:color w:val="000000"/>
                <w:sz w:val="20"/>
                <w:szCs w:val="20"/>
                <w:lang w:eastAsia="pl-PL"/>
              </w:rPr>
              <w:t xml:space="preserve"> 63 830 750 euro</w:t>
            </w:r>
          </w:p>
        </w:tc>
      </w:tr>
      <w:tr w:rsidR="00260609" w:rsidRPr="0040692A" w:rsidTr="00587174">
        <w:trPr>
          <w:trHeight w:val="300"/>
        </w:trPr>
        <w:tc>
          <w:tcPr>
            <w:tcW w:w="851" w:type="dxa"/>
            <w:vMerge w:val="restart"/>
            <w:tcBorders>
              <w:top w:val="nil"/>
              <w:left w:val="nil"/>
              <w:bottom w:val="nil"/>
              <w:right w:val="nil"/>
            </w:tcBorders>
            <w:shd w:val="clear" w:color="auto" w:fill="auto"/>
            <w:noWrap/>
            <w:vAlign w:val="bottom"/>
            <w:hideMark/>
          </w:tcPr>
          <w:p w:rsidR="00260609" w:rsidRPr="00165B71"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8D20A9" w:rsidRDefault="00260609" w:rsidP="00796D51">
            <w:pPr>
              <w:spacing w:before="120" w:after="0" w:line="240" w:lineRule="auto"/>
              <w:rPr>
                <w:rFonts w:ascii="Myriad Pro" w:eastAsia="Times New Roman" w:hAnsi="Myriad Pro" w:cs="Times New Roman"/>
                <w:sz w:val="20"/>
                <w:szCs w:val="20"/>
                <w:lang w:eastAsia="pl-PL"/>
              </w:rPr>
            </w:pPr>
            <w:r w:rsidRPr="008D20A9">
              <w:rPr>
                <w:rFonts w:ascii="Myriad Pro" w:eastAsia="Times New Roman" w:hAnsi="Myriad Pro" w:cs="Times New Roman"/>
                <w:sz w:val="20"/>
                <w:szCs w:val="20"/>
                <w:lang w:eastAsia="pl-PL"/>
              </w:rPr>
              <w:t>Mechanizmy powiązania in</w:t>
            </w:r>
            <w:r w:rsidR="00796D51">
              <w:rPr>
                <w:rFonts w:ascii="Myriad Pro" w:eastAsia="Times New Roman" w:hAnsi="Myriad Pro" w:cs="Times New Roman"/>
                <w:sz w:val="20"/>
                <w:szCs w:val="20"/>
                <w:lang w:eastAsia="pl-PL"/>
              </w:rPr>
              <w:t>terwencji z innymi działaniami/</w:t>
            </w:r>
            <w:r w:rsidRPr="008D20A9">
              <w:rPr>
                <w:rFonts w:ascii="Myriad Pro" w:eastAsia="Times New Roman" w:hAnsi="Myriad Pro" w:cs="Times New Roman"/>
                <w:sz w:val="20"/>
                <w:szCs w:val="20"/>
                <w:lang w:eastAsia="pl-PL"/>
              </w:rPr>
              <w:t>poddziałaniami w ramach PO lub z innymi PO(jeśli dotyczy)</w:t>
            </w:r>
          </w:p>
        </w:tc>
      </w:tr>
      <w:tr w:rsidR="00260609" w:rsidRPr="0040692A" w:rsidTr="00587174">
        <w:trPr>
          <w:trHeight w:val="255"/>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60609" w:rsidRPr="004A326F" w:rsidRDefault="008D20A9" w:rsidP="004A326F">
            <w:pPr>
              <w:spacing w:before="40" w:after="40" w:line="240" w:lineRule="auto"/>
              <w:rPr>
                <w:rFonts w:ascii="Myriad Pro" w:eastAsia="Times New Roman" w:hAnsi="Myriad Pro" w:cs="Times New Roman"/>
                <w:sz w:val="20"/>
                <w:szCs w:val="20"/>
                <w:lang w:eastAsia="pl-PL"/>
              </w:rPr>
            </w:pPr>
            <w:r w:rsidRPr="004A326F">
              <w:rPr>
                <w:rFonts w:ascii="Myriad Pro" w:eastAsia="Times New Roman" w:hAnsi="Myriad Pro" w:cs="Arial"/>
                <w:iCs/>
                <w:sz w:val="20"/>
                <w:szCs w:val="20"/>
                <w:lang w:eastAsia="pl-PL"/>
              </w:rPr>
              <w:t>Nie dotyczy</w:t>
            </w:r>
            <w:r w:rsidR="00796D51">
              <w:rPr>
                <w:rFonts w:ascii="Myriad Pro" w:eastAsia="Times New Roman" w:hAnsi="Myriad Pro" w:cs="Times New Roman"/>
                <w:color w:val="000000"/>
                <w:sz w:val="20"/>
                <w:szCs w:val="20"/>
                <w:lang w:eastAsia="pl-PL"/>
              </w:rPr>
              <w:t>.</w:t>
            </w:r>
          </w:p>
        </w:tc>
      </w:tr>
      <w:tr w:rsidR="00260609" w:rsidRPr="0040692A" w:rsidTr="00587174">
        <w:trPr>
          <w:trHeight w:val="510"/>
        </w:trPr>
        <w:tc>
          <w:tcPr>
            <w:tcW w:w="851" w:type="dxa"/>
            <w:vMerge w:val="restart"/>
            <w:tcBorders>
              <w:top w:val="nil"/>
              <w:left w:val="nil"/>
              <w:bottom w:val="nil"/>
              <w:right w:val="nil"/>
            </w:tcBorders>
            <w:shd w:val="clear" w:color="auto" w:fill="auto"/>
            <w:noWrap/>
            <w:vAlign w:val="bottom"/>
            <w:hideMark/>
          </w:tcPr>
          <w:p w:rsidR="00260609" w:rsidRPr="00165B71"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8D20A9" w:rsidRDefault="00796D51" w:rsidP="00796D51">
            <w:pPr>
              <w:spacing w:before="120" w:after="0" w:line="240" w:lineRule="auto"/>
              <w:rPr>
                <w:rFonts w:ascii="Myriad Pro" w:eastAsia="Times New Roman" w:hAnsi="Myriad Pro" w:cs="Times New Roman"/>
                <w:sz w:val="20"/>
                <w:szCs w:val="20"/>
                <w:lang w:eastAsia="pl-PL"/>
              </w:rPr>
            </w:pPr>
            <w:r>
              <w:rPr>
                <w:rFonts w:ascii="Myriad Pro" w:eastAsia="Times New Roman" w:hAnsi="Myriad Pro" w:cs="Times New Roman"/>
                <w:sz w:val="20"/>
                <w:szCs w:val="20"/>
                <w:lang w:eastAsia="pl-PL"/>
              </w:rPr>
              <w:t xml:space="preserve">Instrumenty terytorialne </w:t>
            </w:r>
            <w:r w:rsidR="00260609" w:rsidRPr="008D20A9">
              <w:rPr>
                <w:rFonts w:ascii="Myriad Pro" w:eastAsia="Times New Roman" w:hAnsi="Myriad Pro" w:cs="Times New Roman"/>
                <w:sz w:val="20"/>
                <w:szCs w:val="20"/>
                <w:lang w:eastAsia="pl-PL"/>
              </w:rPr>
              <w:t>(jeśli dotyczy)</w:t>
            </w:r>
          </w:p>
        </w:tc>
      </w:tr>
      <w:tr w:rsidR="00260609" w:rsidRPr="0040692A" w:rsidTr="00587174">
        <w:trPr>
          <w:trHeight w:val="255"/>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60609" w:rsidRPr="00796D51" w:rsidRDefault="00260609" w:rsidP="00796D51">
            <w:pPr>
              <w:spacing w:before="40" w:after="4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 </w:t>
            </w:r>
            <w:r w:rsidR="008D20A9" w:rsidRPr="00796D51">
              <w:rPr>
                <w:rFonts w:ascii="Myriad Pro" w:eastAsia="Times New Roman" w:hAnsi="Myriad Pro" w:cs="Arial"/>
                <w:iCs/>
                <w:sz w:val="20"/>
                <w:szCs w:val="20"/>
                <w:lang w:eastAsia="pl-PL"/>
              </w:rPr>
              <w:t>Nie dotyczy</w:t>
            </w:r>
            <w:r w:rsidR="00796D51">
              <w:rPr>
                <w:rFonts w:ascii="Myriad Pro" w:eastAsia="Times New Roman" w:hAnsi="Myriad Pro" w:cs="Times New Roman"/>
                <w:color w:val="000000"/>
                <w:sz w:val="20"/>
                <w:szCs w:val="20"/>
                <w:lang w:eastAsia="pl-PL"/>
              </w:rPr>
              <w:t>.</w:t>
            </w:r>
          </w:p>
        </w:tc>
      </w:tr>
      <w:tr w:rsidR="00260609" w:rsidRPr="0040692A" w:rsidTr="00587174">
        <w:trPr>
          <w:trHeight w:val="390"/>
        </w:trPr>
        <w:tc>
          <w:tcPr>
            <w:tcW w:w="851" w:type="dxa"/>
            <w:vMerge w:val="restart"/>
            <w:tcBorders>
              <w:top w:val="nil"/>
              <w:left w:val="nil"/>
              <w:bottom w:val="nil"/>
              <w:right w:val="nil"/>
            </w:tcBorders>
            <w:shd w:val="clear" w:color="auto" w:fill="auto"/>
            <w:noWrap/>
            <w:vAlign w:val="bottom"/>
            <w:hideMark/>
          </w:tcPr>
          <w:p w:rsidR="00260609" w:rsidRPr="00165B71"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40692A" w:rsidRDefault="00260609" w:rsidP="00796D51">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 xml:space="preserve">Tryb(y) wyboru projektów oraz wskazanie podmiotu odpowiedzialnego za nabór i ocenę wniosków oraz przyjmowanie protestów </w:t>
            </w:r>
          </w:p>
        </w:tc>
      </w:tr>
      <w:tr w:rsidR="00260609" w:rsidRPr="0040692A" w:rsidTr="00587174">
        <w:trPr>
          <w:trHeight w:val="390"/>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57F07" w:rsidRPr="00796D51" w:rsidRDefault="00C9116B" w:rsidP="00C9116B">
            <w:pPr>
              <w:pStyle w:val="Akapitzlist"/>
              <w:spacing w:before="60" w:after="60" w:line="240" w:lineRule="auto"/>
              <w:ind w:left="0"/>
              <w:contextualSpacing w:val="0"/>
              <w:jc w:val="both"/>
              <w:rPr>
                <w:rFonts w:ascii="Myriad Pro" w:hAnsi="Myriad Pro" w:cs="Arial"/>
                <w:sz w:val="20"/>
                <w:szCs w:val="20"/>
              </w:rPr>
            </w:pPr>
            <w:r>
              <w:rPr>
                <w:rFonts w:ascii="Myriad Pro" w:hAnsi="Myriad Pro"/>
                <w:sz w:val="20"/>
                <w:szCs w:val="20"/>
              </w:rPr>
              <w:t>Typ projektów 1: Pozakonkursowy.</w:t>
            </w:r>
          </w:p>
          <w:p w:rsidR="00C9116B" w:rsidRDefault="00C9116B" w:rsidP="00857F07">
            <w:pPr>
              <w:spacing w:after="0" w:line="240" w:lineRule="auto"/>
              <w:jc w:val="both"/>
              <w:rPr>
                <w:rFonts w:ascii="Myriad Pro" w:hAnsi="Myriad Pro" w:cs="Arial"/>
                <w:sz w:val="20"/>
                <w:szCs w:val="20"/>
              </w:rPr>
            </w:pPr>
            <w:r w:rsidRPr="004670D0">
              <w:rPr>
                <w:rFonts w:ascii="Myriad Pro" w:hAnsi="Myriad Pro"/>
                <w:sz w:val="20"/>
                <w:szCs w:val="20"/>
              </w:rPr>
              <w:t>Podmiot odpowiedzialny za nabór i ocenę wniosków: Wojewódzki Urząd Pracy w Szczecinie</w:t>
            </w:r>
          </w:p>
          <w:p w:rsidR="00CF1E46" w:rsidRPr="00796D51" w:rsidRDefault="00CF1E46" w:rsidP="00CF1E46">
            <w:pPr>
              <w:spacing w:after="0" w:line="240" w:lineRule="auto"/>
              <w:jc w:val="both"/>
              <w:rPr>
                <w:rFonts w:ascii="Myriad Pro" w:eastAsia="Times New Roman" w:hAnsi="Myriad Pro" w:cs="Times New Roman"/>
                <w:color w:val="000000"/>
                <w:sz w:val="20"/>
                <w:szCs w:val="20"/>
                <w:lang w:eastAsia="pl-PL"/>
              </w:rPr>
            </w:pPr>
            <w:r>
              <w:rPr>
                <w:rFonts w:ascii="Myriad Pro" w:hAnsi="Myriad Pro" w:cs="Arial"/>
                <w:sz w:val="20"/>
                <w:szCs w:val="20"/>
              </w:rPr>
              <w:t>W przypadku trybu pozakonkursowego procedura odwoławcza nie ma zastosowania.</w:t>
            </w:r>
          </w:p>
        </w:tc>
      </w:tr>
      <w:tr w:rsidR="00260609" w:rsidRPr="0040692A" w:rsidTr="00587174">
        <w:trPr>
          <w:trHeight w:val="390"/>
        </w:trPr>
        <w:tc>
          <w:tcPr>
            <w:tcW w:w="851" w:type="dxa"/>
            <w:vMerge w:val="restart"/>
            <w:tcBorders>
              <w:top w:val="nil"/>
              <w:left w:val="nil"/>
              <w:bottom w:val="nil"/>
              <w:right w:val="nil"/>
            </w:tcBorders>
            <w:shd w:val="clear" w:color="auto" w:fill="auto"/>
            <w:noWrap/>
            <w:vAlign w:val="bottom"/>
            <w:hideMark/>
          </w:tcPr>
          <w:p w:rsidR="00260609" w:rsidRPr="00165B71"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8D20A9" w:rsidRDefault="00260609" w:rsidP="00CF1E46">
            <w:pPr>
              <w:spacing w:before="120" w:after="0" w:line="240" w:lineRule="auto"/>
              <w:rPr>
                <w:rFonts w:ascii="Myriad Pro" w:eastAsia="Times New Roman" w:hAnsi="Myriad Pro" w:cs="Times New Roman"/>
                <w:sz w:val="20"/>
                <w:szCs w:val="20"/>
                <w:lang w:eastAsia="pl-PL"/>
              </w:rPr>
            </w:pPr>
            <w:r w:rsidRPr="008D20A9">
              <w:rPr>
                <w:rFonts w:ascii="Myriad Pro" w:eastAsia="Times New Roman" w:hAnsi="Myriad Pro" w:cs="Times New Roman"/>
                <w:sz w:val="20"/>
                <w:szCs w:val="20"/>
                <w:lang w:eastAsia="pl-PL"/>
              </w:rPr>
              <w:t>Limity i ograniczenia w realizacji projektów (jeśli dotyczy)</w:t>
            </w:r>
          </w:p>
        </w:tc>
      </w:tr>
      <w:tr w:rsidR="00260609" w:rsidRPr="0040692A" w:rsidTr="00587174">
        <w:trPr>
          <w:trHeight w:val="390"/>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60609" w:rsidRPr="00CF1E46" w:rsidRDefault="008D20A9" w:rsidP="00CF1E46">
            <w:pPr>
              <w:spacing w:after="0" w:line="240" w:lineRule="auto"/>
              <w:rPr>
                <w:rFonts w:ascii="Myriad Pro" w:eastAsia="Times New Roman" w:hAnsi="Myriad Pro" w:cs="Times New Roman"/>
                <w:color w:val="000000"/>
                <w:sz w:val="20"/>
                <w:szCs w:val="20"/>
                <w:lang w:eastAsia="pl-PL"/>
              </w:rPr>
            </w:pPr>
            <w:r w:rsidRPr="00CF1E46">
              <w:rPr>
                <w:rFonts w:ascii="Myriad Pro" w:eastAsia="Times New Roman" w:hAnsi="Myriad Pro" w:cs="Arial"/>
                <w:iCs/>
                <w:sz w:val="20"/>
                <w:szCs w:val="20"/>
                <w:lang w:eastAsia="pl-PL"/>
              </w:rPr>
              <w:t>Nie dotyczy</w:t>
            </w:r>
            <w:r w:rsidR="00CF1E46">
              <w:rPr>
                <w:rFonts w:ascii="Myriad Pro" w:eastAsia="Times New Roman" w:hAnsi="Myriad Pro" w:cs="Times New Roman"/>
                <w:color w:val="000000"/>
                <w:sz w:val="20"/>
                <w:szCs w:val="20"/>
                <w:lang w:eastAsia="pl-PL"/>
              </w:rPr>
              <w:t>.</w:t>
            </w:r>
          </w:p>
        </w:tc>
      </w:tr>
      <w:tr w:rsidR="00260609" w:rsidRPr="0040692A" w:rsidTr="00587174">
        <w:trPr>
          <w:trHeight w:val="390"/>
        </w:trPr>
        <w:tc>
          <w:tcPr>
            <w:tcW w:w="851" w:type="dxa"/>
            <w:vMerge w:val="restart"/>
            <w:tcBorders>
              <w:top w:val="nil"/>
              <w:left w:val="nil"/>
              <w:bottom w:val="nil"/>
              <w:right w:val="nil"/>
            </w:tcBorders>
            <w:shd w:val="clear" w:color="auto" w:fill="auto"/>
            <w:noWrap/>
            <w:vAlign w:val="bottom"/>
            <w:hideMark/>
          </w:tcPr>
          <w:p w:rsidR="00260609" w:rsidRPr="00165B71"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40692A" w:rsidRDefault="00260609" w:rsidP="00CF1E46">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 xml:space="preserve"> Warunki</w:t>
            </w:r>
            <w:r w:rsidR="00CF1E46">
              <w:rPr>
                <w:rFonts w:ascii="Myriad Pro" w:eastAsia="Times New Roman" w:hAnsi="Myriad Pro" w:cs="Times New Roman"/>
                <w:color w:val="000000"/>
                <w:sz w:val="20"/>
                <w:szCs w:val="20"/>
                <w:lang w:eastAsia="pl-PL"/>
              </w:rPr>
              <w:t xml:space="preserve"> i planowany zakres stosowania </w:t>
            </w:r>
            <w:r w:rsidRPr="0040692A">
              <w:rPr>
                <w:rFonts w:ascii="Myriad Pro" w:eastAsia="Times New Roman" w:hAnsi="Myriad Pro" w:cs="Times New Roman"/>
                <w:color w:val="000000"/>
                <w:sz w:val="20"/>
                <w:szCs w:val="20"/>
                <w:lang w:eastAsia="pl-PL"/>
              </w:rPr>
              <w:t>cross-financingu(%) (jeśli dotyczy)</w:t>
            </w:r>
          </w:p>
        </w:tc>
      </w:tr>
      <w:tr w:rsidR="00260609" w:rsidRPr="0040692A" w:rsidTr="00587174">
        <w:trPr>
          <w:trHeight w:val="390"/>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60609" w:rsidRPr="00CF1E46" w:rsidRDefault="00367555" w:rsidP="00CF1E46">
            <w:pPr>
              <w:spacing w:before="40" w:after="40" w:line="240" w:lineRule="auto"/>
              <w:jc w:val="both"/>
              <w:rPr>
                <w:rFonts w:ascii="Myriad Pro" w:eastAsia="Times New Roman" w:hAnsi="Myriad Pro" w:cs="Times New Roman"/>
                <w:color w:val="000000"/>
                <w:sz w:val="20"/>
                <w:szCs w:val="20"/>
                <w:lang w:eastAsia="pl-PL"/>
              </w:rPr>
            </w:pPr>
            <w:r>
              <w:rPr>
                <w:rFonts w:ascii="Myriad Pro" w:hAnsi="Myriad Pro"/>
                <w:sz w:val="20"/>
                <w:szCs w:val="20"/>
              </w:rPr>
              <w:t xml:space="preserve">Typ projektów 1: </w:t>
            </w:r>
            <w:r w:rsidR="00CF1E46" w:rsidRPr="00CF1E46">
              <w:rPr>
                <w:rFonts w:ascii="Myriad Pro" w:eastAsia="Times New Roman" w:hAnsi="Myriad Pro" w:cs="Arial"/>
                <w:iCs/>
                <w:sz w:val="20"/>
                <w:szCs w:val="20"/>
                <w:lang w:eastAsia="pl-PL"/>
              </w:rPr>
              <w:t>Nie dotyczy</w:t>
            </w:r>
            <w:r w:rsidR="00CF1E46">
              <w:rPr>
                <w:rFonts w:ascii="Myriad Pro" w:eastAsia="Times New Roman" w:hAnsi="Myriad Pro" w:cs="Times New Roman"/>
                <w:color w:val="000000"/>
                <w:sz w:val="20"/>
                <w:szCs w:val="20"/>
                <w:lang w:eastAsia="pl-PL"/>
              </w:rPr>
              <w:t>.</w:t>
            </w:r>
          </w:p>
        </w:tc>
      </w:tr>
      <w:tr w:rsidR="00260609" w:rsidRPr="0040692A" w:rsidTr="00587174">
        <w:trPr>
          <w:trHeight w:val="390"/>
        </w:trPr>
        <w:tc>
          <w:tcPr>
            <w:tcW w:w="851" w:type="dxa"/>
            <w:vMerge w:val="restart"/>
            <w:tcBorders>
              <w:top w:val="nil"/>
              <w:left w:val="nil"/>
              <w:bottom w:val="nil"/>
              <w:right w:val="nil"/>
            </w:tcBorders>
            <w:shd w:val="clear" w:color="auto" w:fill="auto"/>
            <w:noWrap/>
            <w:vAlign w:val="bottom"/>
            <w:hideMark/>
          </w:tcPr>
          <w:p w:rsidR="00260609" w:rsidRPr="00165B71"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260609" w:rsidRPr="0040692A" w:rsidRDefault="00260609" w:rsidP="00CF1E46">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Dopuszczalna maksymalna wartość zakupionych środków trwałych jako % wydatków kwalifikowalnych</w:t>
            </w:r>
          </w:p>
        </w:tc>
      </w:tr>
      <w:tr w:rsidR="00260609" w:rsidRPr="0040692A" w:rsidTr="00587174">
        <w:trPr>
          <w:trHeight w:val="390"/>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60609" w:rsidRPr="00D239FA" w:rsidRDefault="00367555" w:rsidP="00CF1E46">
            <w:pPr>
              <w:spacing w:after="0" w:line="240" w:lineRule="auto"/>
              <w:rPr>
                <w:rFonts w:ascii="Myriad Pro" w:eastAsia="Times New Roman" w:hAnsi="Myriad Pro" w:cs="Times New Roman"/>
                <w:color w:val="000000"/>
                <w:sz w:val="20"/>
                <w:szCs w:val="20"/>
                <w:lang w:eastAsia="pl-PL"/>
              </w:rPr>
            </w:pPr>
            <w:r>
              <w:rPr>
                <w:rFonts w:ascii="Myriad Pro" w:hAnsi="Myriad Pro"/>
                <w:sz w:val="20"/>
                <w:szCs w:val="20"/>
              </w:rPr>
              <w:t xml:space="preserve">Typ projektów 1: </w:t>
            </w:r>
            <w:r w:rsidR="00D239FA" w:rsidRPr="00D239FA">
              <w:rPr>
                <w:rFonts w:ascii="Myriad Pro" w:eastAsia="Times New Roman" w:hAnsi="Myriad Pro" w:cs="Arial"/>
                <w:iCs/>
                <w:sz w:val="20"/>
                <w:szCs w:val="20"/>
                <w:lang w:eastAsia="pl-PL"/>
              </w:rPr>
              <w:t>N</w:t>
            </w:r>
            <w:r w:rsidR="006F0119" w:rsidRPr="00D239FA">
              <w:rPr>
                <w:rFonts w:ascii="Myriad Pro" w:eastAsia="Times New Roman" w:hAnsi="Myriad Pro" w:cs="Arial"/>
                <w:iCs/>
                <w:sz w:val="20"/>
                <w:szCs w:val="20"/>
                <w:lang w:eastAsia="pl-PL"/>
              </w:rPr>
              <w:t>ie dotyczy</w:t>
            </w:r>
            <w:r w:rsidR="006F0119" w:rsidRPr="00D239FA">
              <w:rPr>
                <w:rFonts w:ascii="Myriad Pro" w:eastAsia="Times New Roman" w:hAnsi="Myriad Pro" w:cs="Times New Roman"/>
                <w:color w:val="000000"/>
                <w:sz w:val="20"/>
                <w:szCs w:val="20"/>
                <w:lang w:eastAsia="pl-PL"/>
              </w:rPr>
              <w:t>.</w:t>
            </w:r>
          </w:p>
        </w:tc>
      </w:tr>
      <w:tr w:rsidR="00260609" w:rsidRPr="0040692A" w:rsidTr="00587174">
        <w:trPr>
          <w:trHeight w:val="390"/>
        </w:trPr>
        <w:tc>
          <w:tcPr>
            <w:tcW w:w="851" w:type="dxa"/>
            <w:vMerge w:val="restart"/>
            <w:tcBorders>
              <w:top w:val="nil"/>
              <w:left w:val="nil"/>
              <w:bottom w:val="nil"/>
              <w:right w:val="nil"/>
            </w:tcBorders>
            <w:shd w:val="clear" w:color="auto" w:fill="auto"/>
            <w:noWrap/>
            <w:vAlign w:val="bottom"/>
            <w:hideMark/>
          </w:tcPr>
          <w:p w:rsidR="00260609" w:rsidRPr="00165B71" w:rsidRDefault="00260609"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nil"/>
              <w:right w:val="nil"/>
            </w:tcBorders>
            <w:shd w:val="clear" w:color="auto" w:fill="auto"/>
            <w:vAlign w:val="center"/>
            <w:hideMark/>
          </w:tcPr>
          <w:p w:rsidR="00260609" w:rsidRPr="008D20A9" w:rsidRDefault="00260609" w:rsidP="00D239FA">
            <w:pPr>
              <w:spacing w:before="120" w:after="0" w:line="240" w:lineRule="auto"/>
              <w:rPr>
                <w:rFonts w:ascii="Myriad Pro" w:eastAsia="Times New Roman" w:hAnsi="Myriad Pro" w:cs="Times New Roman"/>
                <w:sz w:val="20"/>
                <w:szCs w:val="20"/>
                <w:lang w:eastAsia="pl-PL"/>
              </w:rPr>
            </w:pPr>
            <w:r w:rsidRPr="008D20A9">
              <w:rPr>
                <w:rFonts w:ascii="Myriad Pro" w:eastAsia="Times New Roman" w:hAnsi="Myriad Pro" w:cs="Times New Roman"/>
                <w:sz w:val="20"/>
                <w:szCs w:val="20"/>
                <w:lang w:eastAsia="pl-PL"/>
              </w:rPr>
              <w:t>Warunki uwzględniania dochodu w projekcie(jeśli dotyczy)</w:t>
            </w:r>
          </w:p>
        </w:tc>
      </w:tr>
      <w:tr w:rsidR="00260609" w:rsidRPr="0040692A" w:rsidTr="00587174">
        <w:trPr>
          <w:trHeight w:val="390"/>
        </w:trPr>
        <w:tc>
          <w:tcPr>
            <w:tcW w:w="851" w:type="dxa"/>
            <w:vMerge/>
            <w:tcBorders>
              <w:top w:val="nil"/>
              <w:left w:val="nil"/>
              <w:bottom w:val="nil"/>
              <w:right w:val="nil"/>
            </w:tcBorders>
            <w:vAlign w:val="center"/>
            <w:hideMark/>
          </w:tcPr>
          <w:p w:rsidR="00260609" w:rsidRPr="0040692A" w:rsidRDefault="00260609"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60609" w:rsidRPr="00D239FA" w:rsidRDefault="008D20A9" w:rsidP="00D239FA">
            <w:pPr>
              <w:spacing w:before="40" w:after="40" w:line="240" w:lineRule="auto"/>
              <w:rPr>
                <w:rFonts w:ascii="Myriad Pro" w:eastAsia="Times New Roman" w:hAnsi="Myriad Pro" w:cs="Times New Roman"/>
                <w:color w:val="000000"/>
                <w:sz w:val="20"/>
                <w:szCs w:val="20"/>
                <w:lang w:eastAsia="pl-PL"/>
              </w:rPr>
            </w:pPr>
            <w:r w:rsidRPr="00D239FA">
              <w:rPr>
                <w:rFonts w:ascii="Myriad Pro" w:eastAsia="Times New Roman" w:hAnsi="Myriad Pro" w:cs="Arial"/>
                <w:iCs/>
                <w:sz w:val="20"/>
                <w:szCs w:val="20"/>
                <w:lang w:eastAsia="pl-PL"/>
              </w:rPr>
              <w:t>Nie dotyczy</w:t>
            </w:r>
            <w:r w:rsidR="00D239FA">
              <w:rPr>
                <w:rFonts w:ascii="Myriad Pro" w:eastAsia="Times New Roman" w:hAnsi="Myriad Pro" w:cs="Times New Roman"/>
                <w:color w:val="000000"/>
                <w:sz w:val="20"/>
                <w:szCs w:val="20"/>
                <w:lang w:eastAsia="pl-PL"/>
              </w:rPr>
              <w:t>.</w:t>
            </w:r>
          </w:p>
        </w:tc>
      </w:tr>
      <w:tr w:rsidR="00616305" w:rsidRPr="0040692A" w:rsidTr="00587174">
        <w:trPr>
          <w:trHeight w:val="375"/>
        </w:trPr>
        <w:tc>
          <w:tcPr>
            <w:tcW w:w="851" w:type="dxa"/>
            <w:vMerge w:val="restart"/>
            <w:tcBorders>
              <w:top w:val="nil"/>
              <w:left w:val="nil"/>
              <w:bottom w:val="nil"/>
              <w:right w:val="nil"/>
            </w:tcBorders>
            <w:shd w:val="clear" w:color="auto" w:fill="auto"/>
            <w:noWrap/>
            <w:vAlign w:val="bottom"/>
            <w:hideMark/>
          </w:tcPr>
          <w:p w:rsidR="00616305" w:rsidRPr="00165B71" w:rsidRDefault="00616305"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nil"/>
              <w:right w:val="nil"/>
            </w:tcBorders>
            <w:shd w:val="clear" w:color="auto" w:fill="auto"/>
            <w:vAlign w:val="center"/>
            <w:hideMark/>
          </w:tcPr>
          <w:p w:rsidR="00616305" w:rsidRPr="0040692A" w:rsidRDefault="00616305" w:rsidP="00616305">
            <w:pPr>
              <w:spacing w:before="120" w:after="0" w:line="240" w:lineRule="auto"/>
              <w:rPr>
                <w:rFonts w:ascii="Myriad Pro" w:eastAsia="Times New Roman" w:hAnsi="Myriad Pro" w:cs="Times New Roman"/>
                <w:color w:val="000000"/>
                <w:sz w:val="20"/>
                <w:szCs w:val="20"/>
                <w:lang w:eastAsia="pl-PL"/>
              </w:rPr>
            </w:pPr>
            <w:r w:rsidRPr="008D20A9">
              <w:rPr>
                <w:rFonts w:ascii="Myriad Pro" w:eastAsia="Times New Roman" w:hAnsi="Myriad Pro" w:cs="Times New Roman"/>
                <w:sz w:val="20"/>
                <w:szCs w:val="20"/>
                <w:lang w:eastAsia="pl-PL"/>
              </w:rPr>
              <w:t xml:space="preserve">Warunki </w:t>
            </w:r>
            <w:r w:rsidRPr="00616305">
              <w:rPr>
                <w:rFonts w:ascii="Myriad Pro" w:eastAsia="Times New Roman" w:hAnsi="Myriad Pro" w:cs="Times New Roman"/>
                <w:sz w:val="20"/>
                <w:szCs w:val="20"/>
                <w:lang w:eastAsia="pl-PL"/>
              </w:rPr>
              <w:t>stosowania uproszczonych form rozliczania wydatków i planowany zakres systemu zaliczek</w:t>
            </w:r>
          </w:p>
        </w:tc>
      </w:tr>
      <w:tr w:rsidR="00616305" w:rsidRPr="0040692A" w:rsidTr="00587174">
        <w:trPr>
          <w:trHeight w:val="390"/>
        </w:trPr>
        <w:tc>
          <w:tcPr>
            <w:tcW w:w="851" w:type="dxa"/>
            <w:vMerge/>
            <w:tcBorders>
              <w:top w:val="nil"/>
              <w:left w:val="nil"/>
              <w:bottom w:val="nil"/>
              <w:right w:val="nil"/>
            </w:tcBorders>
            <w:vAlign w:val="center"/>
            <w:hideMark/>
          </w:tcPr>
          <w:p w:rsidR="00616305" w:rsidRPr="0040692A" w:rsidRDefault="00616305"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47EFB" w:rsidRPr="00C47EFB" w:rsidRDefault="00C47EFB" w:rsidP="00C47EFB">
            <w:pPr>
              <w:spacing w:before="40" w:after="40" w:line="240" w:lineRule="auto"/>
              <w:jc w:val="both"/>
              <w:rPr>
                <w:rFonts w:ascii="Myriad Pro" w:eastAsia="Times New Roman" w:hAnsi="Myriad Pro" w:cs="Arial"/>
                <w:iCs/>
                <w:sz w:val="20"/>
                <w:szCs w:val="20"/>
                <w:lang w:eastAsia="pl-PL"/>
              </w:rPr>
            </w:pPr>
            <w:r w:rsidRPr="00C47EFB">
              <w:rPr>
                <w:rFonts w:ascii="Myriad Pro" w:eastAsia="Times New Roman" w:hAnsi="Myriad Pro" w:cs="Arial"/>
                <w:iCs/>
                <w:sz w:val="20"/>
                <w:szCs w:val="20"/>
                <w:lang w:eastAsia="pl-PL"/>
              </w:rPr>
              <w:t xml:space="preserve">Uproszczone formy rozliczania wydatków mają zastosowanie zgodnie z </w:t>
            </w:r>
            <w:r w:rsidRPr="00C47EFB">
              <w:rPr>
                <w:rFonts w:ascii="Myriad Pro" w:eastAsia="Times New Roman" w:hAnsi="Myriad Pro" w:cs="Arial"/>
                <w:i/>
                <w:iCs/>
                <w:sz w:val="20"/>
                <w:szCs w:val="20"/>
                <w:lang w:eastAsia="pl-PL"/>
              </w:rPr>
              <w:t xml:space="preserve">Wytycznymi w zakresie kwalifikowalności wydatków w ramach Europejskiego Funduszu Rozwoju Regionalnego, Europejskiego Funduszu Społecznego oraz Funduszu Spójności na lata 2014-2020 </w:t>
            </w:r>
            <w:r w:rsidRPr="00C47EFB">
              <w:rPr>
                <w:rFonts w:ascii="Myriad Pro" w:eastAsia="Times New Roman" w:hAnsi="Myriad Pro" w:cs="Arial"/>
                <w:iCs/>
                <w:sz w:val="20"/>
                <w:szCs w:val="20"/>
                <w:lang w:eastAsia="pl-PL"/>
              </w:rPr>
              <w:t>jedynie do kosztów pośrednich rozliczanych ryczałtem do wysokości określonej w art. 9 ust. 2d ustawy z dnia 20 kwietnia 2004 r. o promocji zatrudnienia i instytucjach rynku pracy.</w:t>
            </w:r>
          </w:p>
          <w:p w:rsidR="00616305" w:rsidRPr="00B56BE4" w:rsidRDefault="00C47EFB" w:rsidP="00616305">
            <w:pPr>
              <w:spacing w:before="40" w:after="40" w:line="240" w:lineRule="auto"/>
              <w:jc w:val="both"/>
              <w:rPr>
                <w:rFonts w:ascii="Myriad Pro" w:hAnsi="Myriad Pro" w:cs="Arial"/>
                <w:sz w:val="20"/>
                <w:szCs w:val="20"/>
              </w:rPr>
            </w:pPr>
            <w:r w:rsidRPr="00C47EFB">
              <w:rPr>
                <w:rFonts w:ascii="Myriad Pro" w:eastAsia="Times New Roman" w:hAnsi="Myriad Pro" w:cs="Arial"/>
                <w:iCs/>
                <w:sz w:val="20"/>
                <w:szCs w:val="20"/>
                <w:lang w:eastAsia="pl-PL"/>
              </w:rPr>
              <w:t>Finansowanie zaliczkowe nieplanowane - finansowanie projektów odbywa się na zasadach określonych w ustawie z dnia 20 kwietnia 2004 r. o promocji zatrudnienia i instytucjach rynku pracy.</w:t>
            </w:r>
          </w:p>
        </w:tc>
      </w:tr>
      <w:tr w:rsidR="00656C97" w:rsidRPr="0040692A" w:rsidTr="00587174">
        <w:trPr>
          <w:trHeight w:val="390"/>
        </w:trPr>
        <w:tc>
          <w:tcPr>
            <w:tcW w:w="851" w:type="dxa"/>
            <w:vMerge w:val="restart"/>
            <w:tcBorders>
              <w:top w:val="nil"/>
              <w:left w:val="nil"/>
              <w:bottom w:val="nil"/>
              <w:right w:val="nil"/>
            </w:tcBorders>
            <w:shd w:val="clear" w:color="auto" w:fill="auto"/>
            <w:noWrap/>
            <w:vAlign w:val="bottom"/>
            <w:hideMark/>
          </w:tcPr>
          <w:p w:rsidR="00656C97" w:rsidRPr="00165B71" w:rsidRDefault="00656C97"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nil"/>
              <w:right w:val="nil"/>
            </w:tcBorders>
            <w:shd w:val="clear" w:color="auto" w:fill="auto"/>
            <w:vAlign w:val="center"/>
            <w:hideMark/>
          </w:tcPr>
          <w:p w:rsidR="00656C97" w:rsidRPr="0040692A" w:rsidRDefault="00656C97" w:rsidP="00B56BE4">
            <w:pPr>
              <w:spacing w:before="120" w:after="0" w:line="240" w:lineRule="auto"/>
              <w:rPr>
                <w:rFonts w:ascii="Myriad Pro" w:eastAsia="Times New Roman" w:hAnsi="Myriad Pro" w:cs="Times New Roman"/>
                <w:color w:val="000000"/>
                <w:sz w:val="20"/>
                <w:szCs w:val="20"/>
                <w:lang w:eastAsia="pl-PL"/>
              </w:rPr>
            </w:pPr>
            <w:r w:rsidRPr="00823DDB">
              <w:rPr>
                <w:rFonts w:ascii="Myriad Pro" w:eastAsia="Times New Roman" w:hAnsi="Myriad Pro" w:cs="Times New Roman"/>
                <w:color w:val="000000"/>
                <w:sz w:val="20"/>
                <w:szCs w:val="20"/>
                <w:lang w:eastAsia="pl-PL"/>
              </w:rPr>
              <w:t>Pomoc publiczna i pomoc de minimis (rodzaj i przeznaczenie pomocy, unijna lub krajowa podstawa prawna</w:t>
            </w:r>
          </w:p>
        </w:tc>
      </w:tr>
      <w:tr w:rsidR="00656C97" w:rsidRPr="0040692A" w:rsidTr="00587174">
        <w:trPr>
          <w:trHeight w:val="390"/>
        </w:trPr>
        <w:tc>
          <w:tcPr>
            <w:tcW w:w="851" w:type="dxa"/>
            <w:vMerge/>
            <w:tcBorders>
              <w:top w:val="nil"/>
              <w:left w:val="nil"/>
              <w:bottom w:val="nil"/>
              <w:right w:val="nil"/>
            </w:tcBorders>
            <w:vAlign w:val="center"/>
            <w:hideMark/>
          </w:tcPr>
          <w:p w:rsidR="00656C97" w:rsidRPr="0040692A" w:rsidRDefault="00656C97"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56C97" w:rsidRPr="006D4C2F" w:rsidRDefault="00656C97" w:rsidP="006B635D">
            <w:pPr>
              <w:spacing w:before="40" w:after="40" w:line="240" w:lineRule="auto"/>
              <w:jc w:val="both"/>
              <w:rPr>
                <w:rFonts w:ascii="Myriad Pro" w:hAnsi="Myriad Pro" w:cs="Arial"/>
                <w:sz w:val="20"/>
                <w:szCs w:val="20"/>
              </w:rPr>
            </w:pPr>
            <w:r w:rsidRPr="00AC18D7">
              <w:rPr>
                <w:rFonts w:ascii="Myriad Pro" w:hAnsi="Myriad Pro" w:cs="Arial"/>
                <w:sz w:val="20"/>
                <w:szCs w:val="20"/>
              </w:rPr>
              <w:t>O ile dotyczy: Pomoc de minimis, pomoc publiczna na szkolenia i/lub doradztwo i/lub subsydiowanie zatrudnienia i/lub doposażenie lub wyposażenie stanowiska pracy i/lub dotacja na utworzenie przedsiębiorstwa.</w:t>
            </w:r>
          </w:p>
          <w:p w:rsidR="00656C97" w:rsidRPr="002E5E32" w:rsidRDefault="00656C97" w:rsidP="006B635D">
            <w:pPr>
              <w:spacing w:before="40" w:after="40" w:line="240" w:lineRule="auto"/>
              <w:rPr>
                <w:rFonts w:ascii="Myriad Pro" w:eastAsia="Calibri" w:hAnsi="Myriad Pro" w:cs="Arial"/>
                <w:sz w:val="20"/>
                <w:szCs w:val="20"/>
              </w:rPr>
            </w:pPr>
            <w:r w:rsidRPr="002E5E32">
              <w:rPr>
                <w:rFonts w:ascii="Myriad Pro" w:eastAsia="Calibri" w:hAnsi="Myriad Pro" w:cs="Arial"/>
                <w:sz w:val="20"/>
                <w:szCs w:val="20"/>
              </w:rPr>
              <w:t xml:space="preserve">Rozporządzenia Komisji (UE) nr 1407/2013 z  18.12.2013  w sprawie pomocy de minimis. </w:t>
            </w:r>
          </w:p>
          <w:p w:rsidR="00656C97" w:rsidRPr="008854A9" w:rsidRDefault="00656C97" w:rsidP="006B635D">
            <w:pPr>
              <w:autoSpaceDE w:val="0"/>
              <w:autoSpaceDN w:val="0"/>
              <w:adjustRightInd w:val="0"/>
              <w:spacing w:before="40" w:after="40" w:line="240" w:lineRule="auto"/>
              <w:rPr>
                <w:rFonts w:ascii="Myriad Pro" w:eastAsia="Calibri" w:hAnsi="Myriad Pro" w:cs="Arial"/>
                <w:sz w:val="20"/>
                <w:szCs w:val="20"/>
              </w:rPr>
            </w:pPr>
            <w:r w:rsidRPr="008854A9">
              <w:rPr>
                <w:rFonts w:ascii="Myriad Pro" w:eastAsia="Calibri" w:hAnsi="Myriad Pro" w:cs="Arial"/>
                <w:sz w:val="20"/>
                <w:szCs w:val="20"/>
              </w:rPr>
              <w:t>Rozporządzenia Komisji (UE) nr 651/2014 z 17.06.2014 w sprawie wyłączeń blokowych.</w:t>
            </w:r>
          </w:p>
          <w:p w:rsidR="001A61EB" w:rsidRPr="008854A9" w:rsidRDefault="00656C97" w:rsidP="00B56BE4">
            <w:pPr>
              <w:spacing w:after="0" w:line="240" w:lineRule="auto"/>
              <w:rPr>
                <w:rFonts w:ascii="Myriad Pro" w:eastAsia="Times New Roman" w:hAnsi="Myriad Pro" w:cs="Times New Roman"/>
                <w:color w:val="000000"/>
                <w:sz w:val="20"/>
                <w:szCs w:val="20"/>
                <w:lang w:eastAsia="pl-PL"/>
              </w:rPr>
            </w:pPr>
            <w:r w:rsidRPr="008854A9">
              <w:rPr>
                <w:rFonts w:ascii="Myriad Pro" w:eastAsia="Calibri" w:hAnsi="Myriad Pro" w:cs="Arial"/>
                <w:sz w:val="20"/>
                <w:szCs w:val="20"/>
              </w:rPr>
              <w:t>Rozporządzenie MIiR w sprawie udzielania pomocy de minimis i pomocy publicznej  w ramach programów operacyjnych finansowanych z Europejskiego Funduszu Społecznego na lata 2014-2020.</w:t>
            </w:r>
          </w:p>
          <w:p w:rsidR="00656C97" w:rsidRPr="00AC18D7" w:rsidRDefault="00AC18D7" w:rsidP="00AC18D7">
            <w:pPr>
              <w:spacing w:after="0" w:line="240" w:lineRule="auto"/>
              <w:rPr>
                <w:rFonts w:ascii="Myriad Pro" w:eastAsia="Times New Roman" w:hAnsi="Myriad Pro" w:cs="Times New Roman"/>
                <w:color w:val="000000"/>
                <w:sz w:val="20"/>
                <w:szCs w:val="20"/>
                <w:lang w:eastAsia="pl-PL"/>
              </w:rPr>
            </w:pPr>
            <w:r w:rsidRPr="008854A9">
              <w:rPr>
                <w:rFonts w:ascii="Myriad Pro" w:eastAsia="Times New Roman" w:hAnsi="Myriad Pro" w:cs="Times New Roman"/>
                <w:color w:val="000000"/>
                <w:sz w:val="20"/>
                <w:szCs w:val="20"/>
                <w:lang w:eastAsia="pl-PL"/>
              </w:rPr>
              <w:t>Rozporządzenia wykonawcze wydane do ustawy z dnia 20 kwietnia 2004 r.</w:t>
            </w:r>
            <w:r w:rsidR="008854A9">
              <w:rPr>
                <w:rFonts w:ascii="Myriad Pro" w:eastAsia="Times New Roman" w:hAnsi="Myriad Pro" w:cs="Times New Roman"/>
                <w:color w:val="000000"/>
                <w:sz w:val="20"/>
                <w:szCs w:val="20"/>
                <w:lang w:eastAsia="pl-PL"/>
              </w:rPr>
              <w:t>,</w:t>
            </w:r>
            <w:r w:rsidRPr="008854A9">
              <w:rPr>
                <w:rFonts w:ascii="Myriad Pro" w:eastAsia="Times New Roman" w:hAnsi="Myriad Pro" w:cs="Times New Roman"/>
                <w:color w:val="000000"/>
                <w:sz w:val="20"/>
                <w:szCs w:val="20"/>
                <w:lang w:eastAsia="pl-PL"/>
              </w:rPr>
              <w:t xml:space="preserve"> o promocji zatrudnienia i instytucjach rynku pracy (</w:t>
            </w:r>
            <w:r w:rsidRPr="00AC18D7">
              <w:rPr>
                <w:rFonts w:ascii="Myriad Pro" w:eastAsia="Times New Roman" w:hAnsi="Myriad Pro" w:cs="Times New Roman"/>
                <w:bCs/>
                <w:color w:val="000000"/>
                <w:sz w:val="20"/>
                <w:szCs w:val="20"/>
                <w:lang w:eastAsia="pl-PL"/>
              </w:rPr>
              <w:t>Dz. U. z 2015 r. poz. 149</w:t>
            </w:r>
            <w:r w:rsidR="006D4C2F">
              <w:rPr>
                <w:rFonts w:ascii="Myriad Pro" w:eastAsia="Times New Roman" w:hAnsi="Myriad Pro" w:cs="Times New Roman"/>
                <w:bCs/>
                <w:color w:val="000000"/>
                <w:sz w:val="20"/>
                <w:szCs w:val="20"/>
                <w:lang w:eastAsia="pl-PL"/>
              </w:rPr>
              <w:t>, z późn. zm.</w:t>
            </w:r>
            <w:r w:rsidRPr="00AC18D7">
              <w:rPr>
                <w:rFonts w:ascii="Myriad Pro" w:eastAsia="Times New Roman" w:hAnsi="Myriad Pro" w:cs="Times New Roman"/>
                <w:color w:val="000000"/>
                <w:sz w:val="20"/>
                <w:szCs w:val="20"/>
                <w:lang w:eastAsia="pl-PL"/>
              </w:rPr>
              <w:t>)</w:t>
            </w:r>
            <w:r>
              <w:rPr>
                <w:rFonts w:ascii="Myriad Pro" w:eastAsia="Times New Roman" w:hAnsi="Myriad Pro" w:cs="Times New Roman"/>
                <w:color w:val="000000"/>
                <w:sz w:val="20"/>
                <w:szCs w:val="20"/>
                <w:lang w:eastAsia="pl-PL"/>
              </w:rPr>
              <w:t>.</w:t>
            </w:r>
          </w:p>
        </w:tc>
      </w:tr>
      <w:tr w:rsidR="00656C97" w:rsidRPr="0040692A" w:rsidTr="00587174">
        <w:trPr>
          <w:trHeight w:val="510"/>
        </w:trPr>
        <w:tc>
          <w:tcPr>
            <w:tcW w:w="851" w:type="dxa"/>
            <w:vMerge w:val="restart"/>
            <w:tcBorders>
              <w:top w:val="nil"/>
              <w:left w:val="nil"/>
              <w:bottom w:val="nil"/>
              <w:right w:val="nil"/>
            </w:tcBorders>
            <w:shd w:val="clear" w:color="auto" w:fill="auto"/>
            <w:noWrap/>
            <w:vAlign w:val="bottom"/>
            <w:hideMark/>
          </w:tcPr>
          <w:p w:rsidR="00656C97" w:rsidRPr="00165B71" w:rsidRDefault="00656C97"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656C97" w:rsidRPr="0040692A" w:rsidRDefault="00656C97" w:rsidP="00B56BE4">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 xml:space="preserve"> 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656C97" w:rsidRPr="0040692A" w:rsidTr="00587174">
        <w:trPr>
          <w:trHeight w:val="390"/>
        </w:trPr>
        <w:tc>
          <w:tcPr>
            <w:tcW w:w="851" w:type="dxa"/>
            <w:vMerge/>
            <w:tcBorders>
              <w:top w:val="nil"/>
              <w:left w:val="nil"/>
              <w:bottom w:val="nil"/>
              <w:right w:val="nil"/>
            </w:tcBorders>
            <w:vAlign w:val="center"/>
            <w:hideMark/>
          </w:tcPr>
          <w:p w:rsidR="00656C97" w:rsidRPr="0040692A" w:rsidRDefault="00656C97"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56C97" w:rsidRPr="0040692A" w:rsidRDefault="00656C97" w:rsidP="00195B9C">
            <w:pPr>
              <w:spacing w:before="40" w:after="0" w:line="240" w:lineRule="auto"/>
              <w:rPr>
                <w:rFonts w:ascii="Myriad Pro" w:eastAsia="Times New Roman" w:hAnsi="Myriad Pro" w:cs="Times New Roman"/>
                <w:color w:val="000000"/>
                <w:sz w:val="20"/>
                <w:szCs w:val="20"/>
                <w:lang w:eastAsia="pl-PL"/>
              </w:rPr>
            </w:pPr>
            <w:r>
              <w:rPr>
                <w:rFonts w:ascii="Myriad Pro" w:hAnsi="Myriad Pro"/>
                <w:sz w:val="20"/>
                <w:szCs w:val="20"/>
              </w:rPr>
              <w:t>Typ projektów 1: 100%</w:t>
            </w:r>
            <w:r>
              <w:rPr>
                <w:rStyle w:val="Odwoanieprzypisudolnego"/>
                <w:rFonts w:ascii="Myriad Pro" w:eastAsia="Times New Roman" w:hAnsi="Myriad Pro" w:cs="Times New Roman"/>
                <w:color w:val="000000"/>
                <w:sz w:val="20"/>
                <w:szCs w:val="20"/>
                <w:lang w:eastAsia="pl-PL"/>
              </w:rPr>
              <w:footnoteReference w:id="7"/>
            </w:r>
          </w:p>
        </w:tc>
      </w:tr>
      <w:tr w:rsidR="00656C97" w:rsidRPr="0040692A" w:rsidTr="00587174">
        <w:trPr>
          <w:trHeight w:val="390"/>
        </w:trPr>
        <w:tc>
          <w:tcPr>
            <w:tcW w:w="851" w:type="dxa"/>
            <w:vMerge w:val="restart"/>
            <w:tcBorders>
              <w:top w:val="nil"/>
              <w:left w:val="nil"/>
              <w:bottom w:val="nil"/>
              <w:right w:val="nil"/>
            </w:tcBorders>
            <w:shd w:val="clear" w:color="auto" w:fill="auto"/>
            <w:noWrap/>
            <w:vAlign w:val="bottom"/>
            <w:hideMark/>
          </w:tcPr>
          <w:p w:rsidR="00656C97" w:rsidRPr="00642A74" w:rsidRDefault="00656C97" w:rsidP="00D228C8">
            <w:pPr>
              <w:pStyle w:val="Akapitzlist"/>
              <w:numPr>
                <w:ilvl w:val="0"/>
                <w:numId w:val="8"/>
              </w:numPr>
              <w:spacing w:after="0" w:line="240" w:lineRule="auto"/>
              <w:jc w:val="center"/>
              <w:rPr>
                <w:rFonts w:ascii="Myriad Pro" w:eastAsia="Times New Roman" w:hAnsi="Myriad Pro" w:cs="Times New Roman"/>
                <w:color w:val="FF0000"/>
                <w:sz w:val="20"/>
                <w:szCs w:val="20"/>
                <w:lang w:eastAsia="pl-PL"/>
              </w:rPr>
            </w:pPr>
          </w:p>
        </w:tc>
        <w:tc>
          <w:tcPr>
            <w:tcW w:w="13591" w:type="dxa"/>
            <w:gridSpan w:val="6"/>
            <w:tcBorders>
              <w:top w:val="single" w:sz="4" w:space="0" w:color="auto"/>
              <w:left w:val="nil"/>
              <w:bottom w:val="nil"/>
              <w:right w:val="nil"/>
            </w:tcBorders>
            <w:shd w:val="clear" w:color="auto" w:fill="auto"/>
            <w:vAlign w:val="center"/>
            <w:hideMark/>
          </w:tcPr>
          <w:p w:rsidR="00656C97" w:rsidRPr="002B06DC" w:rsidRDefault="00656C97" w:rsidP="00B56BE4">
            <w:pPr>
              <w:spacing w:before="120" w:after="0" w:line="240" w:lineRule="auto"/>
              <w:rPr>
                <w:rFonts w:ascii="Myriad Pro" w:eastAsia="Times New Roman" w:hAnsi="Myriad Pro" w:cs="Times New Roman"/>
                <w:sz w:val="20"/>
                <w:szCs w:val="20"/>
                <w:lang w:eastAsia="pl-PL"/>
              </w:rPr>
            </w:pPr>
            <w:r w:rsidRPr="002B06DC">
              <w:rPr>
                <w:rFonts w:ascii="Myriad Pro" w:eastAsia="Times New Roman" w:hAnsi="Myriad Pro" w:cs="Times New Roman"/>
                <w:sz w:val="20"/>
                <w:szCs w:val="20"/>
                <w:lang w:eastAsia="pl-PL"/>
              </w:rPr>
              <w:t xml:space="preserve">Minimalny wkład własny beneficjenta jako % wydatków kwalifikowalnych </w:t>
            </w:r>
          </w:p>
        </w:tc>
      </w:tr>
      <w:tr w:rsidR="00656C97" w:rsidRPr="0040692A" w:rsidTr="00587174">
        <w:trPr>
          <w:trHeight w:val="390"/>
        </w:trPr>
        <w:tc>
          <w:tcPr>
            <w:tcW w:w="851" w:type="dxa"/>
            <w:vMerge/>
            <w:tcBorders>
              <w:top w:val="nil"/>
              <w:left w:val="nil"/>
              <w:bottom w:val="nil"/>
              <w:right w:val="nil"/>
            </w:tcBorders>
            <w:vAlign w:val="center"/>
            <w:hideMark/>
          </w:tcPr>
          <w:p w:rsidR="00656C97" w:rsidRPr="0040692A" w:rsidRDefault="00656C97"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56C97" w:rsidRPr="0040692A" w:rsidRDefault="00656C97" w:rsidP="00260F87">
            <w:pPr>
              <w:spacing w:before="40" w:after="40" w:line="240" w:lineRule="auto"/>
              <w:rPr>
                <w:rFonts w:ascii="Myriad Pro" w:eastAsia="Times New Roman" w:hAnsi="Myriad Pro" w:cs="Times New Roman"/>
                <w:color w:val="000000"/>
                <w:sz w:val="20"/>
                <w:szCs w:val="20"/>
                <w:lang w:eastAsia="pl-PL"/>
              </w:rPr>
            </w:pPr>
            <w:r>
              <w:rPr>
                <w:rFonts w:ascii="Myriad Pro" w:hAnsi="Myriad Pro"/>
                <w:sz w:val="20"/>
                <w:szCs w:val="20"/>
              </w:rPr>
              <w:t xml:space="preserve">Typ projektów 1: </w:t>
            </w:r>
            <w:r w:rsidRPr="00260F87">
              <w:rPr>
                <w:rFonts w:ascii="Myriad Pro" w:eastAsia="Times New Roman" w:hAnsi="Myriad Pro" w:cs="Times New Roman"/>
                <w:color w:val="000000"/>
                <w:sz w:val="20"/>
                <w:szCs w:val="20"/>
                <w:lang w:eastAsia="pl-PL"/>
              </w:rPr>
              <w:t>Brak możliwości wnoszenia wkładu własnego</w:t>
            </w:r>
            <w:r>
              <w:rPr>
                <w:rFonts w:ascii="Myriad Pro" w:eastAsia="Times New Roman" w:hAnsi="Myriad Pro" w:cs="Times New Roman"/>
                <w:color w:val="000000"/>
                <w:sz w:val="20"/>
                <w:szCs w:val="20"/>
                <w:lang w:eastAsia="pl-PL"/>
              </w:rPr>
              <w:t>.</w:t>
            </w:r>
          </w:p>
        </w:tc>
      </w:tr>
      <w:tr w:rsidR="00656C97" w:rsidRPr="0040692A" w:rsidTr="00587174">
        <w:trPr>
          <w:trHeight w:val="390"/>
        </w:trPr>
        <w:tc>
          <w:tcPr>
            <w:tcW w:w="851" w:type="dxa"/>
            <w:vMerge w:val="restart"/>
            <w:tcBorders>
              <w:top w:val="nil"/>
              <w:left w:val="nil"/>
              <w:bottom w:val="nil"/>
              <w:right w:val="nil"/>
            </w:tcBorders>
            <w:shd w:val="clear" w:color="auto" w:fill="auto"/>
            <w:noWrap/>
            <w:vAlign w:val="bottom"/>
            <w:hideMark/>
          </w:tcPr>
          <w:p w:rsidR="00656C97" w:rsidRPr="00165B71" w:rsidRDefault="00656C97"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nil"/>
              <w:left w:val="nil"/>
              <w:bottom w:val="nil"/>
              <w:right w:val="nil"/>
            </w:tcBorders>
            <w:shd w:val="clear" w:color="auto" w:fill="auto"/>
            <w:vAlign w:val="center"/>
            <w:hideMark/>
          </w:tcPr>
          <w:p w:rsidR="00656C97" w:rsidRPr="0040692A" w:rsidRDefault="00656C97" w:rsidP="00260F87">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Minimalna i maksymalna wartość projektu (PLN) (jeśli dotyczy)</w:t>
            </w:r>
          </w:p>
        </w:tc>
      </w:tr>
      <w:tr w:rsidR="00656C97" w:rsidRPr="0040692A" w:rsidTr="00587174">
        <w:trPr>
          <w:trHeight w:val="390"/>
        </w:trPr>
        <w:tc>
          <w:tcPr>
            <w:tcW w:w="851" w:type="dxa"/>
            <w:vMerge/>
            <w:tcBorders>
              <w:top w:val="nil"/>
              <w:left w:val="nil"/>
              <w:bottom w:val="nil"/>
              <w:right w:val="nil"/>
            </w:tcBorders>
            <w:vAlign w:val="center"/>
            <w:hideMark/>
          </w:tcPr>
          <w:p w:rsidR="00656C97" w:rsidRPr="0040692A" w:rsidRDefault="00656C97"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56C97" w:rsidRPr="00260F87" w:rsidRDefault="00656C97" w:rsidP="00260F87">
            <w:pPr>
              <w:spacing w:before="40" w:after="40" w:line="240" w:lineRule="auto"/>
              <w:rPr>
                <w:rFonts w:ascii="Myriad Pro" w:eastAsia="Times New Roman" w:hAnsi="Myriad Pro" w:cs="Times New Roman"/>
                <w:color w:val="000000"/>
                <w:sz w:val="20"/>
                <w:szCs w:val="20"/>
                <w:lang w:eastAsia="pl-PL"/>
              </w:rPr>
            </w:pPr>
            <w:r w:rsidRPr="00260F87">
              <w:rPr>
                <w:rFonts w:ascii="Myriad Pro" w:hAnsi="Myriad Pro" w:cs="Arial"/>
                <w:sz w:val="20"/>
                <w:szCs w:val="20"/>
              </w:rPr>
              <w:t>Nie dotyczy.</w:t>
            </w:r>
            <w:r w:rsidRPr="00260F87">
              <w:rPr>
                <w:rFonts w:ascii="Myriad Pro" w:eastAsia="Times New Roman" w:hAnsi="Myriad Pro" w:cs="Times New Roman"/>
                <w:color w:val="000000"/>
                <w:sz w:val="20"/>
                <w:szCs w:val="20"/>
                <w:lang w:eastAsia="pl-PL"/>
              </w:rPr>
              <w:t> </w:t>
            </w:r>
          </w:p>
        </w:tc>
      </w:tr>
      <w:tr w:rsidR="00656C97" w:rsidRPr="0040692A" w:rsidTr="00587174">
        <w:trPr>
          <w:trHeight w:val="390"/>
        </w:trPr>
        <w:tc>
          <w:tcPr>
            <w:tcW w:w="851" w:type="dxa"/>
            <w:vMerge w:val="restart"/>
            <w:tcBorders>
              <w:top w:val="nil"/>
              <w:left w:val="nil"/>
              <w:bottom w:val="nil"/>
              <w:right w:val="nil"/>
            </w:tcBorders>
            <w:shd w:val="clear" w:color="auto" w:fill="auto"/>
            <w:noWrap/>
            <w:vAlign w:val="bottom"/>
            <w:hideMark/>
          </w:tcPr>
          <w:p w:rsidR="00656C97" w:rsidRPr="00165B71" w:rsidRDefault="00656C97"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nil"/>
              <w:right w:val="nil"/>
            </w:tcBorders>
            <w:shd w:val="clear" w:color="auto" w:fill="auto"/>
            <w:vAlign w:val="center"/>
            <w:hideMark/>
          </w:tcPr>
          <w:p w:rsidR="00656C97" w:rsidRPr="002B06DC" w:rsidRDefault="00656C97" w:rsidP="00260F87">
            <w:pPr>
              <w:spacing w:before="120" w:after="0" w:line="240" w:lineRule="auto"/>
              <w:rPr>
                <w:rFonts w:ascii="Myriad Pro" w:eastAsia="Times New Roman" w:hAnsi="Myriad Pro" w:cs="Times New Roman"/>
                <w:sz w:val="20"/>
                <w:szCs w:val="20"/>
                <w:lang w:eastAsia="pl-PL"/>
              </w:rPr>
            </w:pPr>
            <w:r w:rsidRPr="002B06DC">
              <w:rPr>
                <w:rFonts w:ascii="Myriad Pro" w:eastAsia="Times New Roman" w:hAnsi="Myriad Pro" w:cs="Times New Roman"/>
                <w:sz w:val="20"/>
                <w:szCs w:val="20"/>
                <w:lang w:eastAsia="pl-PL"/>
              </w:rPr>
              <w:t>Minimalna i maksymalna wartość wydatków kwalifikowalnych projektu (PLN) (jeśli dotyczy)</w:t>
            </w:r>
          </w:p>
        </w:tc>
      </w:tr>
      <w:tr w:rsidR="00656C97" w:rsidRPr="0040692A" w:rsidTr="00587174">
        <w:trPr>
          <w:trHeight w:val="390"/>
        </w:trPr>
        <w:tc>
          <w:tcPr>
            <w:tcW w:w="851" w:type="dxa"/>
            <w:vMerge/>
            <w:tcBorders>
              <w:top w:val="nil"/>
              <w:left w:val="nil"/>
              <w:bottom w:val="nil"/>
              <w:right w:val="nil"/>
            </w:tcBorders>
            <w:vAlign w:val="center"/>
            <w:hideMark/>
          </w:tcPr>
          <w:p w:rsidR="00656C97" w:rsidRPr="0040692A" w:rsidRDefault="00656C97"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56C97" w:rsidRPr="00260F87" w:rsidRDefault="00656C97" w:rsidP="00260F87">
            <w:pPr>
              <w:spacing w:before="40" w:after="40" w:line="240" w:lineRule="auto"/>
              <w:rPr>
                <w:rFonts w:ascii="Myriad Pro" w:eastAsia="Times New Roman" w:hAnsi="Myriad Pro" w:cs="Times New Roman"/>
                <w:color w:val="000000"/>
                <w:sz w:val="20"/>
                <w:szCs w:val="20"/>
                <w:lang w:eastAsia="pl-PL"/>
              </w:rPr>
            </w:pPr>
            <w:r w:rsidRPr="00260F87">
              <w:rPr>
                <w:rFonts w:ascii="Myriad Pro" w:eastAsia="Times New Roman" w:hAnsi="Myriad Pro" w:cs="Arial"/>
                <w:iCs/>
                <w:sz w:val="20"/>
                <w:szCs w:val="20"/>
                <w:lang w:eastAsia="pl-PL"/>
              </w:rPr>
              <w:t>Nie dotyczy</w:t>
            </w:r>
            <w:r>
              <w:rPr>
                <w:rFonts w:ascii="Myriad Pro" w:eastAsia="Times New Roman" w:hAnsi="Myriad Pro" w:cs="Times New Roman"/>
                <w:color w:val="000000"/>
                <w:sz w:val="20"/>
                <w:szCs w:val="20"/>
                <w:lang w:eastAsia="pl-PL"/>
              </w:rPr>
              <w:t>.</w:t>
            </w:r>
          </w:p>
        </w:tc>
      </w:tr>
      <w:tr w:rsidR="00656C97" w:rsidRPr="0040692A" w:rsidTr="00587174">
        <w:trPr>
          <w:trHeight w:val="390"/>
        </w:trPr>
        <w:tc>
          <w:tcPr>
            <w:tcW w:w="851" w:type="dxa"/>
            <w:vMerge w:val="restart"/>
            <w:tcBorders>
              <w:top w:val="nil"/>
              <w:left w:val="nil"/>
              <w:bottom w:val="nil"/>
              <w:right w:val="nil"/>
            </w:tcBorders>
            <w:shd w:val="clear" w:color="auto" w:fill="auto"/>
            <w:noWrap/>
            <w:vAlign w:val="bottom"/>
            <w:hideMark/>
          </w:tcPr>
          <w:p w:rsidR="00656C97" w:rsidRDefault="00656C97" w:rsidP="00587174">
            <w:pPr>
              <w:spacing w:after="0" w:line="240" w:lineRule="auto"/>
              <w:rPr>
                <w:rFonts w:ascii="Myriad Pro" w:eastAsia="Times New Roman" w:hAnsi="Myriad Pro" w:cs="Times New Roman"/>
                <w:color w:val="000000"/>
                <w:sz w:val="20"/>
                <w:szCs w:val="20"/>
                <w:lang w:eastAsia="pl-PL"/>
              </w:rPr>
            </w:pPr>
          </w:p>
          <w:p w:rsidR="00656C97" w:rsidRPr="000A1FB8" w:rsidRDefault="00656C97"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nil"/>
              <w:right w:val="nil"/>
            </w:tcBorders>
            <w:shd w:val="clear" w:color="auto" w:fill="auto"/>
            <w:vAlign w:val="center"/>
            <w:hideMark/>
          </w:tcPr>
          <w:p w:rsidR="00656C97" w:rsidRPr="0040692A" w:rsidRDefault="00656C97" w:rsidP="00260F87">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Kwota alokacji UE na instrume</w:t>
            </w:r>
            <w:r>
              <w:rPr>
                <w:rFonts w:ascii="Myriad Pro" w:eastAsia="Times New Roman" w:hAnsi="Myriad Pro" w:cs="Times New Roman"/>
                <w:color w:val="000000"/>
                <w:sz w:val="20"/>
                <w:szCs w:val="20"/>
                <w:lang w:eastAsia="pl-PL"/>
              </w:rPr>
              <w:t xml:space="preserve">nty finansowe (EUR) </w:t>
            </w:r>
            <w:r w:rsidRPr="0040692A">
              <w:rPr>
                <w:rFonts w:ascii="Myriad Pro" w:eastAsia="Times New Roman" w:hAnsi="Myriad Pro" w:cs="Times New Roman"/>
                <w:color w:val="000000"/>
                <w:sz w:val="20"/>
                <w:szCs w:val="20"/>
                <w:lang w:eastAsia="pl-PL"/>
              </w:rPr>
              <w:t xml:space="preserve">(jeśli dotyczy) </w:t>
            </w:r>
          </w:p>
        </w:tc>
      </w:tr>
      <w:tr w:rsidR="00656C97" w:rsidRPr="0040692A" w:rsidTr="00587174">
        <w:trPr>
          <w:trHeight w:val="390"/>
        </w:trPr>
        <w:tc>
          <w:tcPr>
            <w:tcW w:w="851" w:type="dxa"/>
            <w:vMerge/>
            <w:tcBorders>
              <w:top w:val="nil"/>
              <w:left w:val="nil"/>
              <w:bottom w:val="nil"/>
              <w:right w:val="nil"/>
            </w:tcBorders>
            <w:vAlign w:val="center"/>
            <w:hideMark/>
          </w:tcPr>
          <w:p w:rsidR="00656C97" w:rsidRPr="0040692A" w:rsidRDefault="00656C97"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56C97" w:rsidRPr="00260F87" w:rsidRDefault="00656C97" w:rsidP="00260F87">
            <w:pPr>
              <w:spacing w:before="40" w:after="40" w:line="240" w:lineRule="auto"/>
              <w:rPr>
                <w:rFonts w:ascii="Myriad Pro" w:eastAsia="Times New Roman" w:hAnsi="Myriad Pro" w:cs="Times New Roman"/>
                <w:color w:val="000000"/>
                <w:sz w:val="20"/>
                <w:szCs w:val="20"/>
                <w:lang w:eastAsia="pl-PL"/>
              </w:rPr>
            </w:pPr>
            <w:r w:rsidRPr="00260F87">
              <w:rPr>
                <w:rFonts w:ascii="Myriad Pro" w:eastAsia="Times New Roman" w:hAnsi="Myriad Pro" w:cs="Arial"/>
                <w:iCs/>
                <w:sz w:val="20"/>
                <w:szCs w:val="20"/>
                <w:lang w:eastAsia="pl-PL"/>
              </w:rPr>
              <w:t>Nie dotyczy</w:t>
            </w:r>
            <w:r>
              <w:rPr>
                <w:rFonts w:ascii="Myriad Pro" w:eastAsia="Times New Roman" w:hAnsi="Myriad Pro" w:cs="Times New Roman"/>
                <w:color w:val="000000"/>
                <w:sz w:val="20"/>
                <w:szCs w:val="20"/>
                <w:lang w:eastAsia="pl-PL"/>
              </w:rPr>
              <w:t>.</w:t>
            </w:r>
          </w:p>
        </w:tc>
      </w:tr>
      <w:tr w:rsidR="00656C97" w:rsidRPr="0040692A" w:rsidTr="00587174">
        <w:trPr>
          <w:trHeight w:val="390"/>
        </w:trPr>
        <w:tc>
          <w:tcPr>
            <w:tcW w:w="851" w:type="dxa"/>
            <w:vMerge w:val="restart"/>
            <w:tcBorders>
              <w:top w:val="nil"/>
              <w:left w:val="nil"/>
              <w:bottom w:val="nil"/>
              <w:right w:val="nil"/>
            </w:tcBorders>
            <w:shd w:val="clear" w:color="auto" w:fill="auto"/>
            <w:noWrap/>
            <w:vAlign w:val="bottom"/>
            <w:hideMark/>
          </w:tcPr>
          <w:p w:rsidR="00656C97" w:rsidRPr="000A1FB8" w:rsidRDefault="00656C97"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nil"/>
              <w:right w:val="nil"/>
            </w:tcBorders>
            <w:shd w:val="clear" w:color="auto" w:fill="auto"/>
            <w:vAlign w:val="center"/>
            <w:hideMark/>
          </w:tcPr>
          <w:p w:rsidR="00656C97" w:rsidRPr="0040692A" w:rsidRDefault="00656C97" w:rsidP="00260F87">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 xml:space="preserve">Mechanizm wdrażania instrumentów finansowych </w:t>
            </w:r>
          </w:p>
        </w:tc>
      </w:tr>
      <w:tr w:rsidR="00656C97" w:rsidRPr="0040692A" w:rsidTr="00587174">
        <w:trPr>
          <w:trHeight w:val="390"/>
        </w:trPr>
        <w:tc>
          <w:tcPr>
            <w:tcW w:w="851" w:type="dxa"/>
            <w:vMerge/>
            <w:tcBorders>
              <w:top w:val="nil"/>
              <w:left w:val="nil"/>
              <w:bottom w:val="nil"/>
              <w:right w:val="nil"/>
            </w:tcBorders>
            <w:vAlign w:val="center"/>
            <w:hideMark/>
          </w:tcPr>
          <w:p w:rsidR="00656C97" w:rsidRPr="0040692A" w:rsidRDefault="00656C97"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56C97" w:rsidRPr="00260F87" w:rsidRDefault="00656C97" w:rsidP="00260F87">
            <w:pPr>
              <w:spacing w:before="40" w:after="40" w:line="240" w:lineRule="auto"/>
              <w:rPr>
                <w:rFonts w:ascii="Myriad Pro" w:eastAsia="Times New Roman" w:hAnsi="Myriad Pro" w:cs="Times New Roman"/>
                <w:color w:val="000000"/>
                <w:sz w:val="20"/>
                <w:szCs w:val="20"/>
                <w:lang w:eastAsia="pl-PL"/>
              </w:rPr>
            </w:pPr>
            <w:r w:rsidRPr="00260F87">
              <w:rPr>
                <w:rFonts w:ascii="Myriad Pro" w:eastAsia="Times New Roman" w:hAnsi="Myriad Pro" w:cs="Arial"/>
                <w:iCs/>
                <w:sz w:val="20"/>
                <w:szCs w:val="20"/>
                <w:lang w:eastAsia="pl-PL"/>
              </w:rPr>
              <w:t>Nie dotyczy</w:t>
            </w:r>
            <w:r>
              <w:rPr>
                <w:rFonts w:ascii="Myriad Pro" w:eastAsia="Times New Roman" w:hAnsi="Myriad Pro" w:cs="Times New Roman"/>
                <w:color w:val="000000"/>
                <w:sz w:val="20"/>
                <w:szCs w:val="20"/>
                <w:lang w:eastAsia="pl-PL"/>
              </w:rPr>
              <w:t>.</w:t>
            </w:r>
          </w:p>
        </w:tc>
      </w:tr>
      <w:tr w:rsidR="00656C97" w:rsidRPr="0040692A" w:rsidTr="00587174">
        <w:trPr>
          <w:trHeight w:val="498"/>
        </w:trPr>
        <w:tc>
          <w:tcPr>
            <w:tcW w:w="851" w:type="dxa"/>
            <w:vMerge w:val="restart"/>
            <w:tcBorders>
              <w:top w:val="nil"/>
              <w:left w:val="nil"/>
              <w:bottom w:val="nil"/>
              <w:right w:val="nil"/>
            </w:tcBorders>
            <w:shd w:val="clear" w:color="auto" w:fill="auto"/>
            <w:noWrap/>
            <w:vAlign w:val="bottom"/>
            <w:hideMark/>
          </w:tcPr>
          <w:p w:rsidR="00656C97" w:rsidRPr="000A1FB8" w:rsidRDefault="00656C97" w:rsidP="00D228C8">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single" w:sz="4" w:space="0" w:color="auto"/>
              <w:right w:val="nil"/>
            </w:tcBorders>
            <w:shd w:val="clear" w:color="auto" w:fill="auto"/>
            <w:vAlign w:val="center"/>
            <w:hideMark/>
          </w:tcPr>
          <w:p w:rsidR="00656C97" w:rsidRPr="0040692A" w:rsidRDefault="00656C97" w:rsidP="00260F87">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Rodzaj wsparcia instrumentów finansowych oraz najważniejsze warunki przyznawania</w:t>
            </w:r>
          </w:p>
        </w:tc>
      </w:tr>
      <w:tr w:rsidR="00656C97" w:rsidRPr="0040692A" w:rsidTr="00587174">
        <w:trPr>
          <w:trHeight w:val="390"/>
        </w:trPr>
        <w:tc>
          <w:tcPr>
            <w:tcW w:w="851" w:type="dxa"/>
            <w:vMerge/>
            <w:tcBorders>
              <w:top w:val="nil"/>
              <w:left w:val="nil"/>
              <w:bottom w:val="nil"/>
              <w:right w:val="single" w:sz="4" w:space="0" w:color="auto"/>
            </w:tcBorders>
            <w:vAlign w:val="center"/>
            <w:hideMark/>
          </w:tcPr>
          <w:p w:rsidR="00656C97" w:rsidRPr="0040692A" w:rsidRDefault="00656C97"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56C97" w:rsidRPr="00260F87" w:rsidRDefault="00656C97" w:rsidP="00260F87">
            <w:pPr>
              <w:spacing w:before="40" w:after="40" w:line="240" w:lineRule="auto"/>
              <w:rPr>
                <w:rFonts w:ascii="Myriad Pro" w:eastAsia="Times New Roman" w:hAnsi="Myriad Pro" w:cs="Times New Roman"/>
                <w:color w:val="000000"/>
                <w:sz w:val="20"/>
                <w:szCs w:val="20"/>
                <w:lang w:eastAsia="pl-PL"/>
              </w:rPr>
            </w:pPr>
            <w:r w:rsidRPr="00260F87">
              <w:rPr>
                <w:rFonts w:ascii="Myriad Pro" w:eastAsia="Times New Roman" w:hAnsi="Myriad Pro" w:cs="Arial"/>
                <w:iCs/>
                <w:sz w:val="20"/>
                <w:szCs w:val="20"/>
                <w:lang w:eastAsia="pl-PL"/>
              </w:rPr>
              <w:t>Nie dotyczy</w:t>
            </w:r>
            <w:r>
              <w:rPr>
                <w:rFonts w:ascii="Myriad Pro" w:eastAsia="Times New Roman" w:hAnsi="Myriad Pro" w:cs="Arial"/>
                <w:iCs/>
                <w:sz w:val="20"/>
                <w:szCs w:val="20"/>
                <w:lang w:eastAsia="pl-PL"/>
              </w:rPr>
              <w:t>.</w:t>
            </w:r>
          </w:p>
        </w:tc>
      </w:tr>
      <w:tr w:rsidR="00656C97" w:rsidRPr="0040692A" w:rsidTr="00587174">
        <w:trPr>
          <w:trHeight w:val="390"/>
        </w:trPr>
        <w:tc>
          <w:tcPr>
            <w:tcW w:w="851" w:type="dxa"/>
            <w:vMerge w:val="restart"/>
            <w:tcBorders>
              <w:top w:val="nil"/>
              <w:left w:val="nil"/>
              <w:bottom w:val="nil"/>
              <w:right w:val="nil"/>
            </w:tcBorders>
            <w:shd w:val="clear" w:color="auto" w:fill="auto"/>
            <w:noWrap/>
            <w:vAlign w:val="bottom"/>
            <w:hideMark/>
          </w:tcPr>
          <w:p w:rsidR="006B635D" w:rsidRDefault="006B635D" w:rsidP="00DA5612">
            <w:pPr>
              <w:pStyle w:val="Akapitzlist"/>
              <w:numPr>
                <w:ilvl w:val="0"/>
                <w:numId w:val="8"/>
              </w:numPr>
              <w:spacing w:after="0" w:line="240" w:lineRule="auto"/>
              <w:jc w:val="center"/>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nil"/>
              <w:bottom w:val="nil"/>
              <w:right w:val="nil"/>
            </w:tcBorders>
            <w:shd w:val="clear" w:color="auto" w:fill="auto"/>
            <w:vAlign w:val="center"/>
            <w:hideMark/>
          </w:tcPr>
          <w:p w:rsidR="00656C97" w:rsidRPr="0040692A" w:rsidRDefault="00656C97" w:rsidP="00260F87">
            <w:pPr>
              <w:spacing w:before="120" w:after="0" w:line="240" w:lineRule="auto"/>
              <w:rPr>
                <w:rFonts w:ascii="Myriad Pro" w:eastAsia="Times New Roman" w:hAnsi="Myriad Pro" w:cs="Times New Roman"/>
                <w:color w:val="000000"/>
                <w:sz w:val="20"/>
                <w:szCs w:val="20"/>
                <w:lang w:eastAsia="pl-PL"/>
              </w:rPr>
            </w:pPr>
            <w:r w:rsidRPr="0040692A">
              <w:rPr>
                <w:rFonts w:ascii="Myriad Pro" w:eastAsia="Times New Roman" w:hAnsi="Myriad Pro" w:cs="Times New Roman"/>
                <w:color w:val="000000"/>
                <w:sz w:val="20"/>
                <w:szCs w:val="20"/>
                <w:lang w:eastAsia="pl-PL"/>
              </w:rPr>
              <w:t>Kwota alokacji UE na instrumenty finansowe</w:t>
            </w:r>
          </w:p>
        </w:tc>
      </w:tr>
      <w:tr w:rsidR="00656C97" w:rsidRPr="0040692A" w:rsidTr="00587174">
        <w:trPr>
          <w:trHeight w:val="390"/>
        </w:trPr>
        <w:tc>
          <w:tcPr>
            <w:tcW w:w="851" w:type="dxa"/>
            <w:vMerge/>
            <w:tcBorders>
              <w:top w:val="nil"/>
              <w:left w:val="nil"/>
              <w:bottom w:val="nil"/>
              <w:right w:val="nil"/>
            </w:tcBorders>
            <w:vAlign w:val="center"/>
            <w:hideMark/>
          </w:tcPr>
          <w:p w:rsidR="00656C97" w:rsidRPr="0040692A" w:rsidRDefault="00656C97" w:rsidP="00587174">
            <w:pPr>
              <w:spacing w:after="0" w:line="240" w:lineRule="auto"/>
              <w:rPr>
                <w:rFonts w:ascii="Myriad Pro" w:eastAsia="Times New Roman" w:hAnsi="Myriad Pro" w:cs="Times New Roman"/>
                <w:color w:val="000000"/>
                <w:sz w:val="20"/>
                <w:szCs w:val="20"/>
                <w:lang w:eastAsia="pl-PL"/>
              </w:rPr>
            </w:pPr>
          </w:p>
        </w:tc>
        <w:tc>
          <w:tcPr>
            <w:tcW w:w="135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56C97" w:rsidRPr="00260F87" w:rsidRDefault="00656C97" w:rsidP="00260F87">
            <w:pPr>
              <w:spacing w:before="40" w:after="40" w:line="240" w:lineRule="auto"/>
              <w:rPr>
                <w:rFonts w:ascii="Myriad Pro" w:eastAsia="Times New Roman" w:hAnsi="Myriad Pro" w:cs="Times New Roman"/>
                <w:color w:val="000000"/>
                <w:sz w:val="20"/>
                <w:szCs w:val="20"/>
                <w:lang w:eastAsia="pl-PL"/>
              </w:rPr>
            </w:pPr>
            <w:r w:rsidRPr="00260F87">
              <w:rPr>
                <w:rFonts w:ascii="Myriad Pro" w:eastAsia="Times New Roman" w:hAnsi="Myriad Pro" w:cs="Arial"/>
                <w:iCs/>
                <w:sz w:val="20"/>
                <w:szCs w:val="20"/>
                <w:lang w:eastAsia="pl-PL"/>
              </w:rPr>
              <w:t>Nie dotyczy</w:t>
            </w:r>
            <w:r>
              <w:rPr>
                <w:rFonts w:ascii="Myriad Pro" w:eastAsia="Times New Roman" w:hAnsi="Myriad Pro" w:cs="Times New Roman"/>
                <w:color w:val="000000"/>
                <w:sz w:val="20"/>
                <w:szCs w:val="20"/>
                <w:lang w:eastAsia="pl-PL"/>
              </w:rPr>
              <w:t>.</w:t>
            </w:r>
          </w:p>
        </w:tc>
      </w:tr>
      <w:tr w:rsidR="00656C97" w:rsidRPr="0040692A" w:rsidTr="006401D0">
        <w:trPr>
          <w:gridAfter w:val="6"/>
          <w:wAfter w:w="13591" w:type="dxa"/>
          <w:trHeight w:val="506"/>
        </w:trPr>
        <w:tc>
          <w:tcPr>
            <w:tcW w:w="851" w:type="dxa"/>
            <w:vMerge/>
            <w:tcBorders>
              <w:top w:val="nil"/>
              <w:left w:val="nil"/>
              <w:bottom w:val="nil"/>
              <w:right w:val="nil"/>
            </w:tcBorders>
            <w:vAlign w:val="center"/>
            <w:hideMark/>
          </w:tcPr>
          <w:p w:rsidR="00656C97" w:rsidRPr="0040692A" w:rsidRDefault="00656C97" w:rsidP="001B2A03">
            <w:pPr>
              <w:rPr>
                <w:rFonts w:ascii="Myriad Pro" w:eastAsia="Times New Roman" w:hAnsi="Myriad Pro" w:cs="Times New Roman"/>
                <w:color w:val="000000"/>
                <w:sz w:val="20"/>
                <w:szCs w:val="20"/>
                <w:lang w:eastAsia="pl-PL"/>
              </w:rPr>
            </w:pPr>
          </w:p>
        </w:tc>
      </w:tr>
    </w:tbl>
    <w:p w:rsidR="00307ACA" w:rsidRPr="00D81070" w:rsidRDefault="00307ACA" w:rsidP="00D81070">
      <w:pPr>
        <w:pStyle w:val="Nagwek1"/>
        <w:rPr>
          <w:rFonts w:ascii="Myriad Pro" w:hAnsi="Myriad Pro"/>
          <w:bCs w:val="0"/>
          <w:color w:val="auto"/>
          <w:sz w:val="22"/>
          <w:szCs w:val="22"/>
        </w:rPr>
      </w:pPr>
      <w:bookmarkStart w:id="1" w:name="_Toc413859689"/>
      <w:r w:rsidRPr="00D81070">
        <w:rPr>
          <w:rFonts w:ascii="Myriad Pro" w:hAnsi="Myriad Pro"/>
          <w:bCs w:val="0"/>
          <w:color w:val="auto"/>
          <w:sz w:val="22"/>
          <w:szCs w:val="22"/>
        </w:rPr>
        <w:t>Załącznik 1 Tabela transpozycji PI na działania/ poddziałania w poszczególnych osiach priorytetowych</w:t>
      </w:r>
      <w:bookmarkEnd w:id="1"/>
    </w:p>
    <w:tbl>
      <w:tblPr>
        <w:tblStyle w:val="Tabela-Siatka"/>
        <w:tblW w:w="0" w:type="auto"/>
        <w:tblLook w:val="04A0"/>
      </w:tblPr>
      <w:tblGrid>
        <w:gridCol w:w="5580"/>
        <w:gridCol w:w="1760"/>
        <w:gridCol w:w="1820"/>
        <w:gridCol w:w="1040"/>
      </w:tblGrid>
      <w:tr w:rsidR="00307ACA" w:rsidRPr="00307ACA" w:rsidTr="00307ACA">
        <w:trPr>
          <w:trHeight w:val="510"/>
        </w:trPr>
        <w:tc>
          <w:tcPr>
            <w:tcW w:w="5580" w:type="dxa"/>
            <w:shd w:val="clear" w:color="auto" w:fill="B6DDE8" w:themeFill="accent5" w:themeFillTint="66"/>
            <w:hideMark/>
          </w:tcPr>
          <w:p w:rsidR="00307ACA" w:rsidRPr="00307ACA" w:rsidRDefault="00307ACA">
            <w:pPr>
              <w:rPr>
                <w:rFonts w:ascii="Myriad Pro" w:hAnsi="Myriad Pro"/>
              </w:rPr>
            </w:pPr>
            <w:r w:rsidRPr="00307ACA">
              <w:rPr>
                <w:rFonts w:ascii="Myriad Pro" w:hAnsi="Myriad Pro"/>
              </w:rPr>
              <w:t>Nazwa i nr osi priorytetowej</w:t>
            </w:r>
          </w:p>
        </w:tc>
        <w:tc>
          <w:tcPr>
            <w:tcW w:w="1760" w:type="dxa"/>
            <w:shd w:val="clear" w:color="auto" w:fill="B6DDE8" w:themeFill="accent5" w:themeFillTint="66"/>
            <w:noWrap/>
            <w:hideMark/>
          </w:tcPr>
          <w:p w:rsidR="00307ACA" w:rsidRPr="00307ACA" w:rsidRDefault="00307ACA">
            <w:pPr>
              <w:rPr>
                <w:rFonts w:ascii="Myriad Pro" w:hAnsi="Myriad Pro"/>
              </w:rPr>
            </w:pPr>
            <w:r w:rsidRPr="00307ACA">
              <w:rPr>
                <w:rFonts w:ascii="Myriad Pro" w:hAnsi="Myriad Pro"/>
              </w:rPr>
              <w:t>Nr działania</w:t>
            </w:r>
          </w:p>
        </w:tc>
        <w:tc>
          <w:tcPr>
            <w:tcW w:w="1820" w:type="dxa"/>
            <w:shd w:val="clear" w:color="auto" w:fill="B6DDE8" w:themeFill="accent5" w:themeFillTint="66"/>
            <w:noWrap/>
            <w:hideMark/>
          </w:tcPr>
          <w:p w:rsidR="00307ACA" w:rsidRPr="00307ACA" w:rsidRDefault="00307ACA">
            <w:pPr>
              <w:rPr>
                <w:rFonts w:ascii="Myriad Pro" w:hAnsi="Myriad Pro"/>
              </w:rPr>
            </w:pPr>
            <w:r w:rsidRPr="00307ACA">
              <w:rPr>
                <w:rFonts w:ascii="Myriad Pro" w:hAnsi="Myriad Pro"/>
              </w:rPr>
              <w:t>Nr CT</w:t>
            </w:r>
          </w:p>
        </w:tc>
        <w:tc>
          <w:tcPr>
            <w:tcW w:w="1040" w:type="dxa"/>
            <w:shd w:val="clear" w:color="auto" w:fill="B6DDE8" w:themeFill="accent5" w:themeFillTint="66"/>
            <w:noWrap/>
            <w:hideMark/>
          </w:tcPr>
          <w:p w:rsidR="00307ACA" w:rsidRPr="00307ACA" w:rsidRDefault="00307ACA">
            <w:pPr>
              <w:rPr>
                <w:rFonts w:ascii="Myriad Pro" w:hAnsi="Myriad Pro"/>
              </w:rPr>
            </w:pPr>
            <w:r w:rsidRPr="00307ACA">
              <w:rPr>
                <w:rFonts w:ascii="Myriad Pro" w:hAnsi="Myriad Pro"/>
              </w:rPr>
              <w:t>Nr PI</w:t>
            </w:r>
          </w:p>
        </w:tc>
      </w:tr>
      <w:tr w:rsidR="00307ACA" w:rsidRPr="00307ACA" w:rsidTr="00307ACA">
        <w:trPr>
          <w:trHeight w:val="300"/>
        </w:trPr>
        <w:tc>
          <w:tcPr>
            <w:tcW w:w="5580" w:type="dxa"/>
            <w:noWrap/>
            <w:hideMark/>
          </w:tcPr>
          <w:p w:rsidR="00307ACA" w:rsidRPr="00307ACA" w:rsidRDefault="00D63DD3">
            <w:pPr>
              <w:rPr>
                <w:rFonts w:ascii="Myriad Pro" w:hAnsi="Myriad Pro"/>
              </w:rPr>
            </w:pPr>
            <w:r>
              <w:rPr>
                <w:rFonts w:ascii="Myriad Pro" w:hAnsi="Myriad Pro"/>
              </w:rPr>
              <w:t>Rynek Pracy VI</w:t>
            </w:r>
          </w:p>
        </w:tc>
        <w:tc>
          <w:tcPr>
            <w:tcW w:w="1760" w:type="dxa"/>
            <w:noWrap/>
            <w:hideMark/>
          </w:tcPr>
          <w:p w:rsidR="00307ACA" w:rsidRPr="00307ACA" w:rsidRDefault="00D63DD3">
            <w:pPr>
              <w:rPr>
                <w:rFonts w:ascii="Myriad Pro" w:hAnsi="Myriad Pro"/>
              </w:rPr>
            </w:pPr>
            <w:r>
              <w:rPr>
                <w:rFonts w:ascii="Myriad Pro" w:hAnsi="Myriad Pro"/>
              </w:rPr>
              <w:t>6.5</w:t>
            </w:r>
          </w:p>
        </w:tc>
        <w:tc>
          <w:tcPr>
            <w:tcW w:w="1820" w:type="dxa"/>
            <w:noWrap/>
            <w:hideMark/>
          </w:tcPr>
          <w:p w:rsidR="00307ACA" w:rsidRPr="00307ACA" w:rsidRDefault="00D63DD3">
            <w:pPr>
              <w:rPr>
                <w:rFonts w:ascii="Myriad Pro" w:hAnsi="Myriad Pro"/>
              </w:rPr>
            </w:pPr>
            <w:r>
              <w:rPr>
                <w:rFonts w:ascii="Myriad Pro" w:hAnsi="Myriad Pro"/>
              </w:rPr>
              <w:t>8</w:t>
            </w:r>
          </w:p>
        </w:tc>
        <w:tc>
          <w:tcPr>
            <w:tcW w:w="1040" w:type="dxa"/>
            <w:noWrap/>
            <w:hideMark/>
          </w:tcPr>
          <w:p w:rsidR="00307ACA" w:rsidRPr="00307ACA" w:rsidRDefault="00D63DD3">
            <w:pPr>
              <w:rPr>
                <w:rFonts w:ascii="Myriad Pro" w:hAnsi="Myriad Pro"/>
              </w:rPr>
            </w:pPr>
            <w:r>
              <w:rPr>
                <w:rFonts w:ascii="Myriad Pro" w:hAnsi="Myriad Pro"/>
              </w:rPr>
              <w:t>8i</w:t>
            </w:r>
          </w:p>
        </w:tc>
      </w:tr>
    </w:tbl>
    <w:p w:rsidR="00307ACA" w:rsidRDefault="00307ACA">
      <w:pPr>
        <w:rPr>
          <w:rFonts w:ascii="Myriad Pro" w:hAnsi="Myriad Pro"/>
        </w:rPr>
        <w:sectPr w:rsidR="00307ACA" w:rsidSect="0040692A">
          <w:headerReference w:type="default" r:id="rId13"/>
          <w:pgSz w:w="16838" w:h="11906" w:orient="landscape"/>
          <w:pgMar w:top="1417" w:right="1417" w:bottom="1417" w:left="1417" w:header="708" w:footer="708" w:gutter="0"/>
          <w:cols w:space="708"/>
          <w:docGrid w:linePitch="360"/>
        </w:sectPr>
      </w:pPr>
    </w:p>
    <w:p w:rsidR="00307ACA" w:rsidRPr="00D81070" w:rsidRDefault="00307ACA" w:rsidP="00D81070">
      <w:pPr>
        <w:pStyle w:val="Nagwek1"/>
        <w:rPr>
          <w:rFonts w:ascii="Myriad Pro" w:hAnsi="Myriad Pro"/>
          <w:color w:val="auto"/>
          <w:sz w:val="22"/>
          <w:szCs w:val="22"/>
        </w:rPr>
      </w:pPr>
      <w:bookmarkStart w:id="2" w:name="_Toc413859690"/>
      <w:r w:rsidRPr="00D81070">
        <w:rPr>
          <w:rFonts w:ascii="Myriad Pro" w:hAnsi="Myriad Pro"/>
          <w:color w:val="auto"/>
          <w:sz w:val="22"/>
          <w:szCs w:val="22"/>
        </w:rPr>
        <w:lastRenderedPageBreak/>
        <w:t>Załącznik 2 – Tabela wskaźników rezultatu bezpośredniego i produktu dla działań i poddziałań</w:t>
      </w:r>
      <w:bookmarkEnd w:id="2"/>
    </w:p>
    <w:tbl>
      <w:tblPr>
        <w:tblStyle w:val="Tabela-Siatka"/>
        <w:tblW w:w="0" w:type="auto"/>
        <w:tblLook w:val="04A0"/>
      </w:tblPr>
      <w:tblGrid>
        <w:gridCol w:w="2288"/>
        <w:gridCol w:w="2782"/>
        <w:gridCol w:w="1134"/>
        <w:gridCol w:w="1207"/>
        <w:gridCol w:w="1628"/>
        <w:gridCol w:w="1275"/>
        <w:gridCol w:w="1843"/>
        <w:gridCol w:w="2063"/>
      </w:tblGrid>
      <w:tr w:rsidR="000C5D66" w:rsidRPr="00F05416" w:rsidTr="003B3411">
        <w:trPr>
          <w:trHeight w:val="255"/>
        </w:trPr>
        <w:tc>
          <w:tcPr>
            <w:tcW w:w="14220" w:type="dxa"/>
            <w:gridSpan w:val="8"/>
            <w:shd w:val="clear" w:color="auto" w:fill="B6DDE8" w:themeFill="accent5" w:themeFillTint="66"/>
            <w:noWrap/>
            <w:hideMark/>
          </w:tcPr>
          <w:p w:rsidR="000C5D66" w:rsidRPr="00F05416" w:rsidRDefault="000C5D66" w:rsidP="003B3411">
            <w:pPr>
              <w:rPr>
                <w:rFonts w:ascii="Myriad Pro" w:hAnsi="Myriad Pro"/>
                <w:b/>
                <w:bCs/>
                <w:sz w:val="20"/>
                <w:szCs w:val="20"/>
              </w:rPr>
            </w:pPr>
            <w:r w:rsidRPr="00F05416">
              <w:rPr>
                <w:rFonts w:ascii="Myriad Pro" w:hAnsi="Myriad Pro"/>
                <w:b/>
                <w:bCs/>
                <w:sz w:val="20"/>
                <w:szCs w:val="20"/>
              </w:rPr>
              <w:t>WSKAŹNIKI REZULTATU BEZPOŚREDNIEGO</w:t>
            </w:r>
          </w:p>
        </w:tc>
      </w:tr>
      <w:tr w:rsidR="00F05416" w:rsidRPr="00F05416" w:rsidTr="003B3411">
        <w:trPr>
          <w:trHeight w:val="510"/>
        </w:trPr>
        <w:tc>
          <w:tcPr>
            <w:tcW w:w="2288" w:type="dxa"/>
            <w:noWrap/>
            <w:hideMark/>
          </w:tcPr>
          <w:p w:rsidR="000C5D66" w:rsidRPr="00F05416" w:rsidRDefault="000C5D66" w:rsidP="00F05416">
            <w:pPr>
              <w:rPr>
                <w:rFonts w:ascii="Myriad Pro" w:hAnsi="Myriad Pro"/>
                <w:sz w:val="20"/>
                <w:szCs w:val="20"/>
              </w:rPr>
            </w:pPr>
            <w:r w:rsidRPr="00F05416">
              <w:rPr>
                <w:rFonts w:ascii="Myriad Pro" w:hAnsi="Myriad Pro"/>
                <w:sz w:val="20"/>
                <w:szCs w:val="20"/>
              </w:rPr>
              <w:t> </w:t>
            </w:r>
          </w:p>
        </w:tc>
        <w:tc>
          <w:tcPr>
            <w:tcW w:w="2782" w:type="dxa"/>
            <w:noWrap/>
            <w:hideMark/>
          </w:tcPr>
          <w:p w:rsidR="000C5D66" w:rsidRPr="00F05416" w:rsidRDefault="000C5D66" w:rsidP="003B3411">
            <w:pPr>
              <w:rPr>
                <w:rFonts w:ascii="Myriad Pro" w:hAnsi="Myriad Pro"/>
                <w:sz w:val="20"/>
                <w:szCs w:val="20"/>
              </w:rPr>
            </w:pPr>
            <w:r w:rsidRPr="00F05416">
              <w:rPr>
                <w:rFonts w:ascii="Myriad Pro" w:hAnsi="Myriad Pro"/>
                <w:sz w:val="20"/>
                <w:szCs w:val="20"/>
              </w:rPr>
              <w:t>Nazwa wskaźnika</w:t>
            </w:r>
          </w:p>
        </w:tc>
        <w:tc>
          <w:tcPr>
            <w:tcW w:w="1134" w:type="dxa"/>
            <w:hideMark/>
          </w:tcPr>
          <w:p w:rsidR="000C5D66" w:rsidRPr="00F05416" w:rsidRDefault="000C5D66" w:rsidP="003B3411">
            <w:pPr>
              <w:rPr>
                <w:rFonts w:ascii="Myriad Pro" w:hAnsi="Myriad Pro"/>
                <w:sz w:val="20"/>
                <w:szCs w:val="20"/>
              </w:rPr>
            </w:pPr>
            <w:r w:rsidRPr="00F05416">
              <w:rPr>
                <w:rFonts w:ascii="Myriad Pro" w:hAnsi="Myriad Pro"/>
                <w:sz w:val="20"/>
                <w:szCs w:val="20"/>
              </w:rPr>
              <w:t>Jednostka miary</w:t>
            </w:r>
          </w:p>
        </w:tc>
        <w:tc>
          <w:tcPr>
            <w:tcW w:w="1207" w:type="dxa"/>
            <w:hideMark/>
          </w:tcPr>
          <w:p w:rsidR="000C5D66" w:rsidRPr="00F05416" w:rsidRDefault="00412CAA" w:rsidP="003B3411">
            <w:pPr>
              <w:rPr>
                <w:rFonts w:ascii="Myriad Pro" w:hAnsi="Myriad Pro"/>
                <w:sz w:val="20"/>
                <w:szCs w:val="20"/>
              </w:rPr>
            </w:pPr>
            <w:r w:rsidRPr="00F05416">
              <w:rPr>
                <w:rFonts w:ascii="Myriad Pro" w:hAnsi="Myriad Pro"/>
                <w:sz w:val="20"/>
                <w:szCs w:val="20"/>
              </w:rPr>
              <w:t xml:space="preserve">Kategoria </w:t>
            </w:r>
            <w:r w:rsidR="000C5D66" w:rsidRPr="00F05416">
              <w:rPr>
                <w:rFonts w:ascii="Myriad Pro" w:hAnsi="Myriad Pro"/>
                <w:sz w:val="20"/>
                <w:szCs w:val="20"/>
              </w:rPr>
              <w:t>regionu</w:t>
            </w:r>
          </w:p>
        </w:tc>
        <w:tc>
          <w:tcPr>
            <w:tcW w:w="1628" w:type="dxa"/>
            <w:noWrap/>
            <w:hideMark/>
          </w:tcPr>
          <w:p w:rsidR="000C5D66" w:rsidRPr="00F05416" w:rsidRDefault="000C5D66" w:rsidP="003B3411">
            <w:pPr>
              <w:rPr>
                <w:rFonts w:ascii="Myriad Pro" w:hAnsi="Myriad Pro"/>
                <w:sz w:val="20"/>
                <w:szCs w:val="20"/>
              </w:rPr>
            </w:pPr>
            <w:r w:rsidRPr="00F05416">
              <w:rPr>
                <w:rFonts w:ascii="Myriad Pro" w:hAnsi="Myriad Pro"/>
                <w:sz w:val="20"/>
                <w:szCs w:val="20"/>
              </w:rPr>
              <w:t xml:space="preserve">Wartość bazowa </w:t>
            </w:r>
          </w:p>
        </w:tc>
        <w:tc>
          <w:tcPr>
            <w:tcW w:w="1275" w:type="dxa"/>
            <w:hideMark/>
          </w:tcPr>
          <w:p w:rsidR="000C5D66" w:rsidRPr="00F05416" w:rsidRDefault="000C5D66" w:rsidP="003B3411">
            <w:pPr>
              <w:rPr>
                <w:rFonts w:ascii="Myriad Pro" w:hAnsi="Myriad Pro"/>
                <w:sz w:val="20"/>
                <w:szCs w:val="20"/>
              </w:rPr>
            </w:pPr>
            <w:r w:rsidRPr="00F05416">
              <w:rPr>
                <w:rFonts w:ascii="Myriad Pro" w:hAnsi="Myriad Pro"/>
                <w:sz w:val="20"/>
                <w:szCs w:val="20"/>
              </w:rPr>
              <w:t xml:space="preserve">Rok bazowy </w:t>
            </w:r>
          </w:p>
        </w:tc>
        <w:tc>
          <w:tcPr>
            <w:tcW w:w="1843" w:type="dxa"/>
            <w:hideMark/>
          </w:tcPr>
          <w:p w:rsidR="000C5D66" w:rsidRPr="00F05416" w:rsidRDefault="000C5D66" w:rsidP="003B3411">
            <w:pPr>
              <w:rPr>
                <w:rFonts w:ascii="Myriad Pro" w:hAnsi="Myriad Pro"/>
                <w:sz w:val="20"/>
                <w:szCs w:val="20"/>
              </w:rPr>
            </w:pPr>
            <w:r w:rsidRPr="00F05416">
              <w:rPr>
                <w:rFonts w:ascii="Myriad Pro" w:hAnsi="Myriad Pro"/>
                <w:sz w:val="20"/>
                <w:szCs w:val="20"/>
              </w:rPr>
              <w:t>Szacowana wartość docelowa (2023)</w:t>
            </w:r>
          </w:p>
        </w:tc>
        <w:tc>
          <w:tcPr>
            <w:tcW w:w="2063" w:type="dxa"/>
            <w:hideMark/>
          </w:tcPr>
          <w:p w:rsidR="000C5D66" w:rsidRPr="00F05416" w:rsidRDefault="000C5D66" w:rsidP="003B3411">
            <w:pPr>
              <w:rPr>
                <w:rFonts w:ascii="Myriad Pro" w:hAnsi="Myriad Pro"/>
                <w:sz w:val="20"/>
                <w:szCs w:val="20"/>
              </w:rPr>
            </w:pPr>
            <w:r w:rsidRPr="00F05416">
              <w:rPr>
                <w:rFonts w:ascii="Myriad Pro" w:hAnsi="Myriad Pro"/>
                <w:sz w:val="20"/>
                <w:szCs w:val="20"/>
              </w:rPr>
              <w:t>Źródło</w:t>
            </w:r>
          </w:p>
        </w:tc>
      </w:tr>
      <w:tr w:rsidR="00412CAA" w:rsidRPr="00F05416" w:rsidTr="003B3411">
        <w:trPr>
          <w:trHeight w:val="255"/>
        </w:trPr>
        <w:tc>
          <w:tcPr>
            <w:tcW w:w="2288" w:type="dxa"/>
            <w:noWrap/>
            <w:hideMark/>
          </w:tcPr>
          <w:p w:rsidR="00412CAA" w:rsidRPr="00F05416" w:rsidRDefault="00412CAA" w:rsidP="003B3411">
            <w:pPr>
              <w:rPr>
                <w:rFonts w:ascii="Myriad Pro" w:hAnsi="Myriad Pro"/>
                <w:sz w:val="20"/>
                <w:szCs w:val="20"/>
              </w:rPr>
            </w:pPr>
            <w:r w:rsidRPr="00F05416">
              <w:rPr>
                <w:rFonts w:ascii="Myriad Pro" w:hAnsi="Myriad Pro"/>
                <w:sz w:val="20"/>
                <w:szCs w:val="20"/>
              </w:rPr>
              <w:t>Nazwa osi priorytetowej:</w:t>
            </w:r>
          </w:p>
        </w:tc>
        <w:tc>
          <w:tcPr>
            <w:tcW w:w="11932" w:type="dxa"/>
            <w:gridSpan w:val="7"/>
            <w:noWrap/>
            <w:hideMark/>
          </w:tcPr>
          <w:p w:rsidR="00412CAA" w:rsidRPr="00F05416" w:rsidRDefault="00412CAA" w:rsidP="003B3411">
            <w:pPr>
              <w:rPr>
                <w:rFonts w:ascii="Myriad Pro" w:hAnsi="Myriad Pro"/>
                <w:sz w:val="20"/>
                <w:szCs w:val="20"/>
              </w:rPr>
            </w:pPr>
            <w:r w:rsidRPr="00F05416">
              <w:rPr>
                <w:rFonts w:ascii="Myriad Pro" w:hAnsi="Myriad Pro"/>
                <w:sz w:val="20"/>
                <w:szCs w:val="20"/>
              </w:rPr>
              <w:t> VI Rynek Pracy</w:t>
            </w:r>
          </w:p>
        </w:tc>
      </w:tr>
      <w:tr w:rsidR="00412CAA" w:rsidRPr="00F05416" w:rsidTr="003B3411">
        <w:trPr>
          <w:trHeight w:val="255"/>
        </w:trPr>
        <w:tc>
          <w:tcPr>
            <w:tcW w:w="2288" w:type="dxa"/>
            <w:vMerge w:val="restart"/>
            <w:noWrap/>
            <w:hideMark/>
          </w:tcPr>
          <w:p w:rsidR="00412CAA" w:rsidRPr="00F05416" w:rsidRDefault="00412CAA" w:rsidP="003B3411">
            <w:pPr>
              <w:rPr>
                <w:rFonts w:ascii="Myriad Pro" w:hAnsi="Myriad Pro"/>
                <w:sz w:val="20"/>
                <w:szCs w:val="20"/>
              </w:rPr>
            </w:pPr>
            <w:r w:rsidRPr="00F05416">
              <w:rPr>
                <w:rFonts w:ascii="Myriad Pro" w:hAnsi="Myriad Pro"/>
                <w:sz w:val="20"/>
                <w:szCs w:val="20"/>
              </w:rPr>
              <w:t>Działanie</w:t>
            </w:r>
          </w:p>
        </w:tc>
        <w:tc>
          <w:tcPr>
            <w:tcW w:w="11932" w:type="dxa"/>
            <w:gridSpan w:val="7"/>
            <w:noWrap/>
            <w:hideMark/>
          </w:tcPr>
          <w:p w:rsidR="00412CAA" w:rsidRPr="00F05416" w:rsidRDefault="00412CAA" w:rsidP="003B3411">
            <w:pPr>
              <w:jc w:val="both"/>
              <w:rPr>
                <w:rFonts w:ascii="Myriad Pro" w:hAnsi="Myriad Pro"/>
                <w:sz w:val="20"/>
                <w:szCs w:val="20"/>
              </w:rPr>
            </w:pPr>
            <w:r w:rsidRPr="00F05416">
              <w:rPr>
                <w:rFonts w:ascii="Myriad Pro" w:hAnsi="Myriad Pro"/>
                <w:sz w:val="20"/>
                <w:szCs w:val="20"/>
              </w:rPr>
              <w:t>6.5 Kompleksowe wsparcie dla osób bezrobotnych, nieaktywnych zawodowo i poszukujących pracy znajdujących się w szczególnie trudnej sytuacji na rynku pracy obejmujące pomoc w aktywnym poszukiwaniu pracy oraz działania na rzecz podnoszenia kwalifikacji zawodowych.</w:t>
            </w:r>
          </w:p>
        </w:tc>
      </w:tr>
      <w:tr w:rsidR="002175E2" w:rsidRPr="00F05416" w:rsidTr="003B3411">
        <w:trPr>
          <w:trHeight w:val="255"/>
        </w:trPr>
        <w:tc>
          <w:tcPr>
            <w:tcW w:w="2288" w:type="dxa"/>
            <w:vMerge/>
            <w:noWrap/>
          </w:tcPr>
          <w:p w:rsidR="002175E2" w:rsidRPr="00F05416" w:rsidRDefault="002175E2" w:rsidP="00F05416">
            <w:pPr>
              <w:rPr>
                <w:rFonts w:ascii="Myriad Pro" w:hAnsi="Myriad Pro"/>
                <w:sz w:val="20"/>
                <w:szCs w:val="20"/>
              </w:rPr>
            </w:pPr>
          </w:p>
        </w:tc>
        <w:tc>
          <w:tcPr>
            <w:tcW w:w="2782" w:type="dxa"/>
            <w:noWrap/>
          </w:tcPr>
          <w:p w:rsidR="002175E2" w:rsidRPr="002175E2" w:rsidRDefault="002175E2" w:rsidP="003B3411">
            <w:pPr>
              <w:rPr>
                <w:rFonts w:ascii="Myriad Pro" w:hAnsi="Myriad Pro"/>
                <w:iCs/>
                <w:sz w:val="20"/>
                <w:szCs w:val="20"/>
              </w:rPr>
            </w:pPr>
            <w:r w:rsidRPr="002175E2">
              <w:rPr>
                <w:rFonts w:ascii="Myriad Pro" w:hAnsi="Myriad Pro"/>
                <w:iCs/>
                <w:sz w:val="20"/>
                <w:szCs w:val="20"/>
              </w:rPr>
              <w:t>Liczba osób pracujących poopuszczeniu programu(łącznie z pracującymi nawłasny rachunek) (C)</w:t>
            </w:r>
          </w:p>
        </w:tc>
        <w:tc>
          <w:tcPr>
            <w:tcW w:w="1134" w:type="dxa"/>
            <w:noWrap/>
          </w:tcPr>
          <w:p w:rsidR="002175E2" w:rsidRPr="00F05416" w:rsidRDefault="002175E2" w:rsidP="003B3411">
            <w:pPr>
              <w:rPr>
                <w:rFonts w:ascii="Myriad Pro" w:hAnsi="Myriad Pro"/>
                <w:sz w:val="20"/>
                <w:szCs w:val="20"/>
              </w:rPr>
            </w:pPr>
            <w:r w:rsidRPr="00F05416">
              <w:rPr>
                <w:rFonts w:ascii="Myriad Pro" w:hAnsi="Myriad Pro"/>
                <w:sz w:val="20"/>
                <w:szCs w:val="20"/>
              </w:rPr>
              <w:t>osoby</w:t>
            </w:r>
          </w:p>
        </w:tc>
        <w:tc>
          <w:tcPr>
            <w:tcW w:w="1207" w:type="dxa"/>
            <w:noWrap/>
          </w:tcPr>
          <w:p w:rsidR="002175E2" w:rsidRPr="00F05416" w:rsidRDefault="002175E2" w:rsidP="003B3411">
            <w:pPr>
              <w:rPr>
                <w:rFonts w:ascii="Myriad Pro" w:hAnsi="Myriad Pro"/>
                <w:iCs/>
                <w:sz w:val="20"/>
                <w:szCs w:val="20"/>
              </w:rPr>
            </w:pPr>
            <w:r w:rsidRPr="00F05416">
              <w:rPr>
                <w:rFonts w:ascii="Myriad Pro" w:hAnsi="Myriad Pro"/>
                <w:iCs/>
                <w:sz w:val="20"/>
                <w:szCs w:val="20"/>
              </w:rPr>
              <w:t>słabiej rozwinięty</w:t>
            </w:r>
          </w:p>
        </w:tc>
        <w:tc>
          <w:tcPr>
            <w:tcW w:w="1628" w:type="dxa"/>
            <w:noWrap/>
          </w:tcPr>
          <w:p w:rsidR="002175E2" w:rsidRPr="00F05416" w:rsidRDefault="002175E2" w:rsidP="003B3411">
            <w:pPr>
              <w:jc w:val="right"/>
              <w:rPr>
                <w:rFonts w:ascii="Myriad Pro" w:hAnsi="Myriad Pro"/>
                <w:sz w:val="20"/>
                <w:szCs w:val="20"/>
              </w:rPr>
            </w:pPr>
            <w:r>
              <w:rPr>
                <w:rFonts w:ascii="Myriad Pro" w:hAnsi="Myriad Pro"/>
                <w:sz w:val="20"/>
                <w:szCs w:val="20"/>
              </w:rPr>
              <w:t>40%</w:t>
            </w:r>
          </w:p>
        </w:tc>
        <w:tc>
          <w:tcPr>
            <w:tcW w:w="1275" w:type="dxa"/>
            <w:noWrap/>
          </w:tcPr>
          <w:p w:rsidR="002175E2" w:rsidRPr="00F05416" w:rsidRDefault="002175E2" w:rsidP="003B3411">
            <w:pPr>
              <w:jc w:val="right"/>
              <w:rPr>
                <w:rFonts w:ascii="Myriad Pro" w:hAnsi="Myriad Pro"/>
                <w:sz w:val="20"/>
                <w:szCs w:val="20"/>
              </w:rPr>
            </w:pPr>
            <w:r>
              <w:rPr>
                <w:rFonts w:ascii="Myriad Pro" w:hAnsi="Myriad Pro"/>
                <w:sz w:val="20"/>
                <w:szCs w:val="20"/>
              </w:rPr>
              <w:t>2013</w:t>
            </w:r>
          </w:p>
        </w:tc>
        <w:tc>
          <w:tcPr>
            <w:tcW w:w="1843" w:type="dxa"/>
            <w:noWrap/>
          </w:tcPr>
          <w:p w:rsidR="002175E2" w:rsidRPr="00F05416" w:rsidRDefault="002175E2" w:rsidP="003B3411">
            <w:pPr>
              <w:jc w:val="right"/>
              <w:rPr>
                <w:rFonts w:ascii="Myriad Pro" w:hAnsi="Myriad Pro"/>
                <w:sz w:val="20"/>
                <w:szCs w:val="20"/>
              </w:rPr>
            </w:pPr>
            <w:r>
              <w:rPr>
                <w:rFonts w:ascii="Myriad Pro" w:hAnsi="Myriad Pro"/>
                <w:sz w:val="20"/>
                <w:szCs w:val="20"/>
              </w:rPr>
              <w:t>45%</w:t>
            </w:r>
          </w:p>
        </w:tc>
        <w:tc>
          <w:tcPr>
            <w:tcW w:w="2063" w:type="dxa"/>
            <w:noWrap/>
          </w:tcPr>
          <w:p w:rsidR="002175E2" w:rsidRPr="00F05416" w:rsidRDefault="002175E2" w:rsidP="003B3411">
            <w:pPr>
              <w:jc w:val="right"/>
              <w:rPr>
                <w:rFonts w:ascii="Myriad Pro" w:hAnsi="Myriad Pro"/>
                <w:sz w:val="20"/>
                <w:szCs w:val="20"/>
              </w:rPr>
            </w:pPr>
            <w:r w:rsidRPr="00F05416">
              <w:rPr>
                <w:rFonts w:ascii="Myriad Pro" w:hAnsi="Myriad Pro"/>
                <w:sz w:val="20"/>
                <w:szCs w:val="20"/>
              </w:rPr>
              <w:t>SL 2014</w:t>
            </w:r>
          </w:p>
        </w:tc>
      </w:tr>
      <w:tr w:rsidR="00412CAA" w:rsidRPr="00F05416" w:rsidTr="003B3411">
        <w:trPr>
          <w:trHeight w:val="255"/>
        </w:trPr>
        <w:tc>
          <w:tcPr>
            <w:tcW w:w="2288" w:type="dxa"/>
            <w:vMerge/>
            <w:noWrap/>
          </w:tcPr>
          <w:p w:rsidR="00412CAA" w:rsidRPr="00F05416" w:rsidRDefault="00412CAA" w:rsidP="00F05416">
            <w:pPr>
              <w:rPr>
                <w:rFonts w:ascii="Myriad Pro" w:hAnsi="Myriad Pro"/>
                <w:sz w:val="20"/>
                <w:szCs w:val="20"/>
              </w:rPr>
            </w:pPr>
          </w:p>
        </w:tc>
        <w:tc>
          <w:tcPr>
            <w:tcW w:w="2782" w:type="dxa"/>
            <w:noWrap/>
          </w:tcPr>
          <w:p w:rsidR="00412CAA" w:rsidRPr="00F05416" w:rsidRDefault="00412CAA" w:rsidP="003B3411">
            <w:pPr>
              <w:rPr>
                <w:rFonts w:ascii="Myriad Pro" w:hAnsi="Myriad Pro"/>
                <w:sz w:val="20"/>
                <w:szCs w:val="20"/>
              </w:rPr>
            </w:pPr>
            <w:r w:rsidRPr="00F05416">
              <w:rPr>
                <w:rFonts w:ascii="Myriad Pro" w:hAnsi="Myriad Pro"/>
                <w:iCs/>
                <w:sz w:val="20"/>
                <w:szCs w:val="20"/>
              </w:rPr>
              <w:t>Liczba osób, które uzyskały kwalifikacje po opuszczeniu programu (C)</w:t>
            </w:r>
            <w:r w:rsidRPr="00F05416">
              <w:rPr>
                <w:rFonts w:ascii="Myriad Pro" w:hAnsi="Myriad Pro"/>
                <w:sz w:val="20"/>
                <w:szCs w:val="20"/>
              </w:rPr>
              <w:t> </w:t>
            </w:r>
          </w:p>
        </w:tc>
        <w:tc>
          <w:tcPr>
            <w:tcW w:w="1134" w:type="dxa"/>
            <w:noWrap/>
          </w:tcPr>
          <w:p w:rsidR="00412CAA" w:rsidRPr="00F05416" w:rsidRDefault="00F05416" w:rsidP="003B3411">
            <w:pPr>
              <w:rPr>
                <w:rFonts w:ascii="Myriad Pro" w:hAnsi="Myriad Pro"/>
                <w:sz w:val="20"/>
                <w:szCs w:val="20"/>
              </w:rPr>
            </w:pPr>
            <w:r w:rsidRPr="00F05416">
              <w:rPr>
                <w:rFonts w:ascii="Myriad Pro" w:hAnsi="Myriad Pro"/>
                <w:sz w:val="20"/>
                <w:szCs w:val="20"/>
              </w:rPr>
              <w:t>osoby</w:t>
            </w:r>
          </w:p>
        </w:tc>
        <w:tc>
          <w:tcPr>
            <w:tcW w:w="1207" w:type="dxa"/>
            <w:noWrap/>
          </w:tcPr>
          <w:p w:rsidR="00412CAA" w:rsidRPr="00F05416" w:rsidRDefault="00412CAA" w:rsidP="003B3411">
            <w:pPr>
              <w:rPr>
                <w:rFonts w:ascii="Myriad Pro" w:hAnsi="Myriad Pro"/>
                <w:sz w:val="20"/>
                <w:szCs w:val="20"/>
              </w:rPr>
            </w:pPr>
            <w:r w:rsidRPr="00F05416">
              <w:rPr>
                <w:rFonts w:ascii="Myriad Pro" w:hAnsi="Myriad Pro"/>
                <w:iCs/>
                <w:sz w:val="20"/>
                <w:szCs w:val="20"/>
              </w:rPr>
              <w:t>słabiej rozwinięty</w:t>
            </w:r>
          </w:p>
        </w:tc>
        <w:tc>
          <w:tcPr>
            <w:tcW w:w="1628" w:type="dxa"/>
            <w:noWrap/>
          </w:tcPr>
          <w:p w:rsidR="00412CAA" w:rsidRPr="00F05416" w:rsidRDefault="00F05416" w:rsidP="003B3411">
            <w:pPr>
              <w:jc w:val="right"/>
              <w:rPr>
                <w:rFonts w:ascii="Myriad Pro" w:hAnsi="Myriad Pro"/>
                <w:sz w:val="20"/>
                <w:szCs w:val="20"/>
              </w:rPr>
            </w:pPr>
            <w:r w:rsidRPr="00F05416">
              <w:rPr>
                <w:rFonts w:ascii="Myriad Pro" w:hAnsi="Myriad Pro"/>
                <w:sz w:val="20"/>
                <w:szCs w:val="20"/>
              </w:rPr>
              <w:t>31%</w:t>
            </w:r>
          </w:p>
        </w:tc>
        <w:tc>
          <w:tcPr>
            <w:tcW w:w="1275" w:type="dxa"/>
            <w:noWrap/>
          </w:tcPr>
          <w:p w:rsidR="00412CAA" w:rsidRPr="00F05416" w:rsidRDefault="00F05416" w:rsidP="003B3411">
            <w:pPr>
              <w:jc w:val="right"/>
              <w:rPr>
                <w:rFonts w:ascii="Myriad Pro" w:hAnsi="Myriad Pro"/>
                <w:sz w:val="20"/>
                <w:szCs w:val="20"/>
              </w:rPr>
            </w:pPr>
            <w:r w:rsidRPr="00F05416">
              <w:rPr>
                <w:rFonts w:ascii="Myriad Pro" w:hAnsi="Myriad Pro"/>
                <w:sz w:val="20"/>
                <w:szCs w:val="20"/>
              </w:rPr>
              <w:t>2013</w:t>
            </w:r>
          </w:p>
        </w:tc>
        <w:tc>
          <w:tcPr>
            <w:tcW w:w="1843" w:type="dxa"/>
            <w:noWrap/>
          </w:tcPr>
          <w:p w:rsidR="00412CAA" w:rsidRPr="00F05416" w:rsidRDefault="00F05416" w:rsidP="003B3411">
            <w:pPr>
              <w:jc w:val="right"/>
              <w:rPr>
                <w:rFonts w:ascii="Myriad Pro" w:hAnsi="Myriad Pro"/>
                <w:sz w:val="20"/>
                <w:szCs w:val="20"/>
              </w:rPr>
            </w:pPr>
            <w:r w:rsidRPr="00F05416">
              <w:rPr>
                <w:rFonts w:ascii="Myriad Pro" w:hAnsi="Myriad Pro"/>
                <w:sz w:val="20"/>
                <w:szCs w:val="20"/>
              </w:rPr>
              <w:t>31%</w:t>
            </w:r>
          </w:p>
        </w:tc>
        <w:tc>
          <w:tcPr>
            <w:tcW w:w="2063" w:type="dxa"/>
            <w:noWrap/>
          </w:tcPr>
          <w:p w:rsidR="00412CAA" w:rsidRPr="00F05416" w:rsidRDefault="00F05416" w:rsidP="003B3411">
            <w:pPr>
              <w:jc w:val="right"/>
              <w:rPr>
                <w:rFonts w:ascii="Myriad Pro" w:hAnsi="Myriad Pro"/>
                <w:sz w:val="20"/>
                <w:szCs w:val="20"/>
              </w:rPr>
            </w:pPr>
            <w:r w:rsidRPr="00F05416">
              <w:rPr>
                <w:rFonts w:ascii="Myriad Pro" w:hAnsi="Myriad Pro"/>
                <w:sz w:val="20"/>
                <w:szCs w:val="20"/>
              </w:rPr>
              <w:t>SL 2014</w:t>
            </w:r>
          </w:p>
        </w:tc>
      </w:tr>
      <w:tr w:rsidR="00412CAA" w:rsidRPr="00F05416" w:rsidTr="003B3411">
        <w:trPr>
          <w:trHeight w:val="255"/>
        </w:trPr>
        <w:tc>
          <w:tcPr>
            <w:tcW w:w="2288" w:type="dxa"/>
            <w:vMerge/>
            <w:noWrap/>
          </w:tcPr>
          <w:p w:rsidR="00412CAA" w:rsidRPr="00F05416" w:rsidRDefault="00412CAA" w:rsidP="00F05416">
            <w:pPr>
              <w:rPr>
                <w:rFonts w:ascii="Myriad Pro" w:hAnsi="Myriad Pro"/>
                <w:sz w:val="20"/>
                <w:szCs w:val="20"/>
              </w:rPr>
            </w:pPr>
          </w:p>
        </w:tc>
        <w:tc>
          <w:tcPr>
            <w:tcW w:w="2782" w:type="dxa"/>
            <w:noWrap/>
          </w:tcPr>
          <w:p w:rsidR="00412CAA" w:rsidRPr="00F05416" w:rsidRDefault="00412CAA" w:rsidP="003B3411">
            <w:pPr>
              <w:rPr>
                <w:rFonts w:ascii="Myriad Pro" w:hAnsi="Myriad Pro"/>
                <w:iCs/>
                <w:sz w:val="20"/>
                <w:szCs w:val="20"/>
              </w:rPr>
            </w:pPr>
            <w:r w:rsidRPr="00F05416">
              <w:rPr>
                <w:rFonts w:ascii="Myriad Pro" w:hAnsi="Myriad Pro"/>
                <w:iCs/>
                <w:sz w:val="20"/>
                <w:szCs w:val="20"/>
              </w:rPr>
              <w:t xml:space="preserve">Liczba utworzonych miejsc pracy w ramach udzielonych </w:t>
            </w:r>
            <w:r w:rsidR="00F05416">
              <w:rPr>
                <w:rFonts w:ascii="Myriad Pro" w:hAnsi="Myriad Pro"/>
                <w:iCs/>
                <w:sz w:val="20"/>
                <w:szCs w:val="20"/>
              </w:rPr>
              <w:br/>
            </w:r>
            <w:r w:rsidRPr="00F05416">
              <w:rPr>
                <w:rFonts w:ascii="Myriad Pro" w:hAnsi="Myriad Pro"/>
                <w:iCs/>
                <w:sz w:val="20"/>
                <w:szCs w:val="20"/>
              </w:rPr>
              <w:t>z EFS środków na podjęciedziałalności gospodarczej</w:t>
            </w:r>
          </w:p>
        </w:tc>
        <w:tc>
          <w:tcPr>
            <w:tcW w:w="1134" w:type="dxa"/>
            <w:noWrap/>
          </w:tcPr>
          <w:p w:rsidR="00412CAA" w:rsidRPr="00F05416" w:rsidRDefault="00F05416" w:rsidP="003B3411">
            <w:pPr>
              <w:rPr>
                <w:rFonts w:ascii="Myriad Pro" w:hAnsi="Myriad Pro"/>
                <w:sz w:val="20"/>
                <w:szCs w:val="20"/>
              </w:rPr>
            </w:pPr>
            <w:r w:rsidRPr="00F05416">
              <w:rPr>
                <w:rFonts w:ascii="Myriad Pro" w:hAnsi="Myriad Pro"/>
                <w:sz w:val="20"/>
                <w:szCs w:val="20"/>
              </w:rPr>
              <w:t>szt.</w:t>
            </w:r>
          </w:p>
        </w:tc>
        <w:tc>
          <w:tcPr>
            <w:tcW w:w="1207" w:type="dxa"/>
            <w:noWrap/>
          </w:tcPr>
          <w:p w:rsidR="00412CAA" w:rsidRPr="00F05416" w:rsidRDefault="00F05416" w:rsidP="003B3411">
            <w:pPr>
              <w:rPr>
                <w:rFonts w:ascii="Myriad Pro" w:hAnsi="Myriad Pro"/>
                <w:sz w:val="20"/>
                <w:szCs w:val="20"/>
              </w:rPr>
            </w:pPr>
            <w:r w:rsidRPr="00F05416">
              <w:rPr>
                <w:rFonts w:ascii="Myriad Pro" w:hAnsi="Myriad Pro"/>
                <w:iCs/>
                <w:sz w:val="20"/>
                <w:szCs w:val="20"/>
              </w:rPr>
              <w:t>słabiej rozwinięty</w:t>
            </w:r>
          </w:p>
        </w:tc>
        <w:tc>
          <w:tcPr>
            <w:tcW w:w="1628" w:type="dxa"/>
            <w:noWrap/>
          </w:tcPr>
          <w:p w:rsidR="00412CAA" w:rsidRPr="00F05416" w:rsidRDefault="00F05416" w:rsidP="003B3411">
            <w:pPr>
              <w:jc w:val="right"/>
              <w:rPr>
                <w:rFonts w:ascii="Myriad Pro" w:hAnsi="Myriad Pro"/>
                <w:sz w:val="20"/>
                <w:szCs w:val="20"/>
              </w:rPr>
            </w:pPr>
            <w:r w:rsidRPr="00F05416">
              <w:rPr>
                <w:rFonts w:ascii="Myriad Pro" w:hAnsi="Myriad Pro"/>
                <w:sz w:val="20"/>
                <w:szCs w:val="20"/>
              </w:rPr>
              <w:t>9 987 szt.</w:t>
            </w:r>
          </w:p>
        </w:tc>
        <w:tc>
          <w:tcPr>
            <w:tcW w:w="1275" w:type="dxa"/>
            <w:noWrap/>
          </w:tcPr>
          <w:p w:rsidR="00412CAA" w:rsidRPr="00F05416" w:rsidRDefault="00F05416" w:rsidP="003B3411">
            <w:pPr>
              <w:jc w:val="right"/>
              <w:rPr>
                <w:rFonts w:ascii="Myriad Pro" w:hAnsi="Myriad Pro"/>
                <w:sz w:val="20"/>
                <w:szCs w:val="20"/>
              </w:rPr>
            </w:pPr>
            <w:r w:rsidRPr="00F05416">
              <w:rPr>
                <w:rFonts w:ascii="Myriad Pro" w:hAnsi="Myriad Pro"/>
                <w:sz w:val="20"/>
                <w:szCs w:val="20"/>
              </w:rPr>
              <w:t>2014</w:t>
            </w:r>
          </w:p>
        </w:tc>
        <w:tc>
          <w:tcPr>
            <w:tcW w:w="1843" w:type="dxa"/>
            <w:noWrap/>
          </w:tcPr>
          <w:p w:rsidR="00412CAA" w:rsidRPr="00F05416" w:rsidRDefault="00F05416" w:rsidP="003B3411">
            <w:pPr>
              <w:jc w:val="right"/>
              <w:rPr>
                <w:rFonts w:ascii="Myriad Pro" w:hAnsi="Myriad Pro"/>
                <w:sz w:val="20"/>
                <w:szCs w:val="20"/>
              </w:rPr>
            </w:pPr>
            <w:r w:rsidRPr="00F05416">
              <w:rPr>
                <w:rFonts w:ascii="Myriad Pro" w:hAnsi="Myriad Pro"/>
                <w:sz w:val="20"/>
                <w:szCs w:val="20"/>
              </w:rPr>
              <w:t>3 261</w:t>
            </w:r>
          </w:p>
        </w:tc>
        <w:tc>
          <w:tcPr>
            <w:tcW w:w="2063" w:type="dxa"/>
            <w:noWrap/>
          </w:tcPr>
          <w:p w:rsidR="00412CAA" w:rsidRPr="00F05416" w:rsidRDefault="00F05416" w:rsidP="003B3411">
            <w:pPr>
              <w:jc w:val="right"/>
              <w:rPr>
                <w:rFonts w:ascii="Myriad Pro" w:hAnsi="Myriad Pro"/>
                <w:sz w:val="20"/>
                <w:szCs w:val="20"/>
              </w:rPr>
            </w:pPr>
            <w:r w:rsidRPr="00F05416">
              <w:rPr>
                <w:rFonts w:ascii="Myriad Pro" w:hAnsi="Myriad Pro"/>
                <w:sz w:val="20"/>
                <w:szCs w:val="20"/>
              </w:rPr>
              <w:t>SL 2014</w:t>
            </w:r>
          </w:p>
        </w:tc>
      </w:tr>
    </w:tbl>
    <w:p w:rsidR="000C5D66" w:rsidRDefault="000C5D66">
      <w:pPr>
        <w:rPr>
          <w:rFonts w:ascii="Myriad Pro" w:hAnsi="Myriad Pro"/>
          <w:sz w:val="14"/>
          <w:szCs w:val="14"/>
        </w:rPr>
        <w:sectPr w:rsidR="000C5D66" w:rsidSect="0040692A">
          <w:headerReference w:type="default" r:id="rId14"/>
          <w:pgSz w:w="16838" w:h="11906" w:orient="landscape"/>
          <w:pgMar w:top="1417" w:right="1417" w:bottom="1417" w:left="1417" w:header="708" w:footer="708" w:gutter="0"/>
          <w:cols w:space="708"/>
          <w:docGrid w:linePitch="360"/>
        </w:sectPr>
      </w:pPr>
    </w:p>
    <w:tbl>
      <w:tblPr>
        <w:tblStyle w:val="Tabela-Siatka"/>
        <w:tblW w:w="0" w:type="auto"/>
        <w:tblLook w:val="04A0"/>
      </w:tblPr>
      <w:tblGrid>
        <w:gridCol w:w="2261"/>
        <w:gridCol w:w="3430"/>
        <w:gridCol w:w="1259"/>
        <w:gridCol w:w="1538"/>
        <w:gridCol w:w="539"/>
        <w:gridCol w:w="104"/>
        <w:gridCol w:w="543"/>
        <w:gridCol w:w="670"/>
        <w:gridCol w:w="539"/>
        <w:gridCol w:w="564"/>
        <w:gridCol w:w="769"/>
        <w:gridCol w:w="2004"/>
      </w:tblGrid>
      <w:tr w:rsidR="000C5D66" w:rsidRPr="003A02FE" w:rsidTr="003B3411">
        <w:trPr>
          <w:trHeight w:val="255"/>
        </w:trPr>
        <w:tc>
          <w:tcPr>
            <w:tcW w:w="14220" w:type="dxa"/>
            <w:gridSpan w:val="12"/>
            <w:shd w:val="clear" w:color="auto" w:fill="B6DDE8" w:themeFill="accent5" w:themeFillTint="66"/>
            <w:noWrap/>
            <w:hideMark/>
          </w:tcPr>
          <w:p w:rsidR="000C5D66" w:rsidRPr="003A02FE" w:rsidRDefault="000C5D66" w:rsidP="003B3411">
            <w:pPr>
              <w:rPr>
                <w:rFonts w:ascii="Myriad Pro" w:hAnsi="Myriad Pro"/>
                <w:b/>
                <w:bCs/>
                <w:sz w:val="20"/>
                <w:szCs w:val="20"/>
              </w:rPr>
            </w:pPr>
            <w:r w:rsidRPr="003A02FE">
              <w:rPr>
                <w:rFonts w:ascii="Myriad Pro" w:hAnsi="Myriad Pro"/>
                <w:b/>
                <w:bCs/>
                <w:sz w:val="20"/>
                <w:szCs w:val="20"/>
              </w:rPr>
              <w:lastRenderedPageBreak/>
              <w:t xml:space="preserve">WSKAŹNIKI PRODUKTU </w:t>
            </w:r>
          </w:p>
        </w:tc>
      </w:tr>
      <w:tr w:rsidR="00D068BE" w:rsidRPr="003A02FE" w:rsidTr="00F86844">
        <w:trPr>
          <w:trHeight w:val="510"/>
        </w:trPr>
        <w:tc>
          <w:tcPr>
            <w:tcW w:w="2268" w:type="dxa"/>
            <w:vMerge w:val="restart"/>
            <w:noWrap/>
            <w:hideMark/>
          </w:tcPr>
          <w:p w:rsidR="00D068BE" w:rsidRPr="003A02FE" w:rsidRDefault="00D068BE" w:rsidP="003A02FE">
            <w:pPr>
              <w:rPr>
                <w:rFonts w:ascii="Myriad Pro" w:hAnsi="Myriad Pro"/>
                <w:sz w:val="20"/>
                <w:szCs w:val="20"/>
              </w:rPr>
            </w:pPr>
            <w:r w:rsidRPr="003A02FE">
              <w:rPr>
                <w:rFonts w:ascii="Myriad Pro" w:hAnsi="Myriad Pro"/>
                <w:sz w:val="20"/>
                <w:szCs w:val="20"/>
              </w:rPr>
              <w:t> </w:t>
            </w:r>
          </w:p>
        </w:tc>
        <w:tc>
          <w:tcPr>
            <w:tcW w:w="3440" w:type="dxa"/>
            <w:vMerge w:val="restart"/>
            <w:noWrap/>
            <w:hideMark/>
          </w:tcPr>
          <w:p w:rsidR="00D068BE" w:rsidRPr="003A02FE" w:rsidRDefault="00D068BE" w:rsidP="003B3411">
            <w:pPr>
              <w:rPr>
                <w:rFonts w:ascii="Myriad Pro" w:hAnsi="Myriad Pro"/>
                <w:sz w:val="20"/>
                <w:szCs w:val="20"/>
              </w:rPr>
            </w:pPr>
            <w:r w:rsidRPr="003A02FE">
              <w:rPr>
                <w:rFonts w:ascii="Myriad Pro" w:hAnsi="Myriad Pro"/>
                <w:sz w:val="20"/>
                <w:szCs w:val="20"/>
              </w:rPr>
              <w:t>Nazwa wskaźnika</w:t>
            </w:r>
          </w:p>
        </w:tc>
        <w:tc>
          <w:tcPr>
            <w:tcW w:w="1262" w:type="dxa"/>
            <w:vMerge w:val="restart"/>
            <w:hideMark/>
          </w:tcPr>
          <w:p w:rsidR="00D068BE" w:rsidRPr="003A02FE" w:rsidRDefault="00D068BE" w:rsidP="003B3411">
            <w:pPr>
              <w:rPr>
                <w:rFonts w:ascii="Myriad Pro" w:hAnsi="Myriad Pro"/>
                <w:sz w:val="20"/>
                <w:szCs w:val="20"/>
              </w:rPr>
            </w:pPr>
            <w:r w:rsidRPr="003A02FE">
              <w:rPr>
                <w:rFonts w:ascii="Myriad Pro" w:hAnsi="Myriad Pro"/>
                <w:sz w:val="20"/>
                <w:szCs w:val="20"/>
              </w:rPr>
              <w:t>Jednostka miary</w:t>
            </w:r>
          </w:p>
        </w:tc>
        <w:tc>
          <w:tcPr>
            <w:tcW w:w="1542" w:type="dxa"/>
            <w:vMerge w:val="restart"/>
            <w:hideMark/>
          </w:tcPr>
          <w:p w:rsidR="00D068BE" w:rsidRPr="003A02FE" w:rsidRDefault="00D068BE" w:rsidP="003B3411">
            <w:pPr>
              <w:rPr>
                <w:rFonts w:ascii="Myriad Pro" w:hAnsi="Myriad Pro"/>
                <w:sz w:val="20"/>
                <w:szCs w:val="20"/>
              </w:rPr>
            </w:pPr>
            <w:r w:rsidRPr="003A02FE">
              <w:rPr>
                <w:rFonts w:ascii="Myriad Pro" w:hAnsi="Myriad Pro"/>
                <w:sz w:val="20"/>
                <w:szCs w:val="20"/>
              </w:rPr>
              <w:t>Kategoria regionu</w:t>
            </w:r>
          </w:p>
        </w:tc>
        <w:tc>
          <w:tcPr>
            <w:tcW w:w="1822" w:type="dxa"/>
            <w:gridSpan w:val="4"/>
            <w:hideMark/>
          </w:tcPr>
          <w:p w:rsidR="00D068BE" w:rsidRPr="003A02FE" w:rsidRDefault="00D068BE" w:rsidP="003B3411">
            <w:pPr>
              <w:rPr>
                <w:rFonts w:ascii="Myriad Pro" w:hAnsi="Myriad Pro"/>
                <w:sz w:val="20"/>
                <w:szCs w:val="20"/>
              </w:rPr>
            </w:pPr>
            <w:r w:rsidRPr="003A02FE">
              <w:rPr>
                <w:rFonts w:ascii="Myriad Pro" w:hAnsi="Myriad Pro"/>
                <w:sz w:val="20"/>
                <w:szCs w:val="20"/>
              </w:rPr>
              <w:t>Wartość pośrednia  (2018)</w:t>
            </w:r>
          </w:p>
        </w:tc>
        <w:tc>
          <w:tcPr>
            <w:tcW w:w="1876" w:type="dxa"/>
            <w:gridSpan w:val="3"/>
            <w:hideMark/>
          </w:tcPr>
          <w:p w:rsidR="00D068BE" w:rsidRPr="003A02FE" w:rsidRDefault="00D068BE" w:rsidP="003B3411">
            <w:pPr>
              <w:rPr>
                <w:rFonts w:ascii="Myriad Pro" w:hAnsi="Myriad Pro"/>
                <w:sz w:val="20"/>
                <w:szCs w:val="20"/>
              </w:rPr>
            </w:pPr>
            <w:r w:rsidRPr="003A02FE">
              <w:rPr>
                <w:rFonts w:ascii="Myriad Pro" w:hAnsi="Myriad Pro"/>
                <w:sz w:val="20"/>
                <w:szCs w:val="20"/>
              </w:rPr>
              <w:t>Szacowana wartość docelowa (2023)</w:t>
            </w:r>
          </w:p>
        </w:tc>
        <w:tc>
          <w:tcPr>
            <w:tcW w:w="2010" w:type="dxa"/>
            <w:vMerge w:val="restart"/>
            <w:hideMark/>
          </w:tcPr>
          <w:p w:rsidR="00D068BE" w:rsidRPr="003A02FE" w:rsidRDefault="00D068BE" w:rsidP="003B3411">
            <w:pPr>
              <w:rPr>
                <w:rFonts w:ascii="Myriad Pro" w:hAnsi="Myriad Pro"/>
                <w:sz w:val="20"/>
                <w:szCs w:val="20"/>
              </w:rPr>
            </w:pPr>
            <w:r w:rsidRPr="003A02FE">
              <w:rPr>
                <w:rFonts w:ascii="Myriad Pro" w:hAnsi="Myriad Pro"/>
                <w:sz w:val="20"/>
                <w:szCs w:val="20"/>
              </w:rPr>
              <w:t>Źródło</w:t>
            </w:r>
          </w:p>
        </w:tc>
      </w:tr>
      <w:tr w:rsidR="00F86844" w:rsidRPr="003A02FE" w:rsidTr="00F86844">
        <w:trPr>
          <w:trHeight w:val="510"/>
        </w:trPr>
        <w:tc>
          <w:tcPr>
            <w:tcW w:w="2268" w:type="dxa"/>
            <w:vMerge/>
            <w:noWrap/>
          </w:tcPr>
          <w:p w:rsidR="00D068BE" w:rsidRPr="003A02FE" w:rsidRDefault="00D068BE" w:rsidP="003A02FE">
            <w:pPr>
              <w:rPr>
                <w:rFonts w:ascii="Myriad Pro" w:hAnsi="Myriad Pro"/>
                <w:sz w:val="20"/>
                <w:szCs w:val="20"/>
              </w:rPr>
            </w:pPr>
          </w:p>
        </w:tc>
        <w:tc>
          <w:tcPr>
            <w:tcW w:w="3440" w:type="dxa"/>
            <w:vMerge/>
            <w:noWrap/>
          </w:tcPr>
          <w:p w:rsidR="00D068BE" w:rsidRPr="003A02FE" w:rsidRDefault="00D068BE" w:rsidP="003B3411">
            <w:pPr>
              <w:rPr>
                <w:rFonts w:ascii="Myriad Pro" w:hAnsi="Myriad Pro"/>
                <w:sz w:val="20"/>
                <w:szCs w:val="20"/>
              </w:rPr>
            </w:pPr>
          </w:p>
        </w:tc>
        <w:tc>
          <w:tcPr>
            <w:tcW w:w="1262" w:type="dxa"/>
            <w:vMerge/>
          </w:tcPr>
          <w:p w:rsidR="00D068BE" w:rsidRPr="003A02FE" w:rsidRDefault="00D068BE" w:rsidP="003B3411">
            <w:pPr>
              <w:rPr>
                <w:rFonts w:ascii="Myriad Pro" w:hAnsi="Myriad Pro"/>
                <w:sz w:val="20"/>
                <w:szCs w:val="20"/>
              </w:rPr>
            </w:pPr>
          </w:p>
        </w:tc>
        <w:tc>
          <w:tcPr>
            <w:tcW w:w="1542" w:type="dxa"/>
            <w:vMerge/>
          </w:tcPr>
          <w:p w:rsidR="00D068BE" w:rsidRPr="003A02FE" w:rsidRDefault="00D068BE" w:rsidP="003B3411">
            <w:pPr>
              <w:rPr>
                <w:rFonts w:ascii="Myriad Pro" w:hAnsi="Myriad Pro"/>
                <w:sz w:val="20"/>
                <w:szCs w:val="20"/>
              </w:rPr>
            </w:pPr>
          </w:p>
        </w:tc>
        <w:tc>
          <w:tcPr>
            <w:tcW w:w="627" w:type="dxa"/>
            <w:gridSpan w:val="2"/>
          </w:tcPr>
          <w:p w:rsidR="00000000" w:rsidRDefault="00F86844">
            <w:pPr>
              <w:jc w:val="center"/>
              <w:rPr>
                <w:rFonts w:ascii="Myriad Pro" w:hAnsi="Myriad Pro"/>
                <w:sz w:val="20"/>
                <w:szCs w:val="20"/>
              </w:rPr>
            </w:pPr>
            <w:r>
              <w:rPr>
                <w:rFonts w:ascii="Myriad Pro" w:hAnsi="Myriad Pro"/>
                <w:sz w:val="20"/>
                <w:szCs w:val="20"/>
              </w:rPr>
              <w:t>M</w:t>
            </w:r>
          </w:p>
        </w:tc>
        <w:tc>
          <w:tcPr>
            <w:tcW w:w="524" w:type="dxa"/>
          </w:tcPr>
          <w:p w:rsidR="00000000" w:rsidRDefault="00F86844">
            <w:pPr>
              <w:jc w:val="center"/>
              <w:rPr>
                <w:rFonts w:ascii="Myriad Pro" w:hAnsi="Myriad Pro"/>
                <w:sz w:val="20"/>
                <w:szCs w:val="20"/>
              </w:rPr>
            </w:pPr>
            <w:r>
              <w:rPr>
                <w:rFonts w:ascii="Myriad Pro" w:hAnsi="Myriad Pro"/>
                <w:sz w:val="20"/>
                <w:szCs w:val="20"/>
              </w:rPr>
              <w:t>K</w:t>
            </w:r>
          </w:p>
        </w:tc>
        <w:tc>
          <w:tcPr>
            <w:tcW w:w="671" w:type="dxa"/>
          </w:tcPr>
          <w:p w:rsidR="00000000" w:rsidRDefault="00D068BE">
            <w:pPr>
              <w:jc w:val="center"/>
              <w:rPr>
                <w:rFonts w:ascii="Myriad Pro" w:hAnsi="Myriad Pro"/>
                <w:sz w:val="20"/>
                <w:szCs w:val="20"/>
              </w:rPr>
            </w:pPr>
            <w:r>
              <w:rPr>
                <w:rFonts w:ascii="Myriad Pro" w:hAnsi="Myriad Pro"/>
                <w:sz w:val="20"/>
                <w:szCs w:val="20"/>
              </w:rPr>
              <w:t>O</w:t>
            </w:r>
          </w:p>
        </w:tc>
        <w:tc>
          <w:tcPr>
            <w:tcW w:w="524" w:type="dxa"/>
          </w:tcPr>
          <w:p w:rsidR="00000000" w:rsidRDefault="00F86844">
            <w:pPr>
              <w:jc w:val="center"/>
              <w:rPr>
                <w:rFonts w:ascii="Myriad Pro" w:hAnsi="Myriad Pro"/>
                <w:sz w:val="20"/>
                <w:szCs w:val="20"/>
              </w:rPr>
            </w:pPr>
            <w:r>
              <w:rPr>
                <w:rFonts w:ascii="Myriad Pro" w:hAnsi="Myriad Pro"/>
                <w:sz w:val="20"/>
                <w:szCs w:val="20"/>
              </w:rPr>
              <w:t>M</w:t>
            </w:r>
          </w:p>
        </w:tc>
        <w:tc>
          <w:tcPr>
            <w:tcW w:w="565" w:type="dxa"/>
          </w:tcPr>
          <w:p w:rsidR="00000000" w:rsidRDefault="00F86844">
            <w:pPr>
              <w:jc w:val="center"/>
              <w:rPr>
                <w:rFonts w:ascii="Myriad Pro" w:hAnsi="Myriad Pro"/>
                <w:sz w:val="20"/>
                <w:szCs w:val="20"/>
              </w:rPr>
            </w:pPr>
            <w:r>
              <w:rPr>
                <w:rFonts w:ascii="Myriad Pro" w:hAnsi="Myriad Pro"/>
                <w:sz w:val="20"/>
                <w:szCs w:val="20"/>
              </w:rPr>
              <w:t>K</w:t>
            </w:r>
          </w:p>
        </w:tc>
        <w:tc>
          <w:tcPr>
            <w:tcW w:w="787" w:type="dxa"/>
          </w:tcPr>
          <w:p w:rsidR="00000000" w:rsidRDefault="00D068BE">
            <w:pPr>
              <w:jc w:val="center"/>
              <w:rPr>
                <w:rFonts w:ascii="Myriad Pro" w:hAnsi="Myriad Pro"/>
                <w:sz w:val="20"/>
                <w:szCs w:val="20"/>
              </w:rPr>
            </w:pPr>
            <w:r>
              <w:rPr>
                <w:rFonts w:ascii="Myriad Pro" w:hAnsi="Myriad Pro"/>
                <w:sz w:val="20"/>
                <w:szCs w:val="20"/>
              </w:rPr>
              <w:t>O</w:t>
            </w:r>
          </w:p>
        </w:tc>
        <w:tc>
          <w:tcPr>
            <w:tcW w:w="2010" w:type="dxa"/>
            <w:vMerge/>
          </w:tcPr>
          <w:p w:rsidR="00D068BE" w:rsidRPr="003A02FE" w:rsidRDefault="00D068BE" w:rsidP="003B3411">
            <w:pPr>
              <w:rPr>
                <w:rFonts w:ascii="Myriad Pro" w:hAnsi="Myriad Pro"/>
                <w:sz w:val="20"/>
                <w:szCs w:val="20"/>
              </w:rPr>
            </w:pPr>
          </w:p>
        </w:tc>
      </w:tr>
      <w:tr w:rsidR="002175E2" w:rsidRPr="003A02FE" w:rsidTr="00F86844">
        <w:trPr>
          <w:trHeight w:val="255"/>
        </w:trPr>
        <w:tc>
          <w:tcPr>
            <w:tcW w:w="2268" w:type="dxa"/>
            <w:noWrap/>
            <w:hideMark/>
          </w:tcPr>
          <w:p w:rsidR="002175E2" w:rsidRPr="003A02FE" w:rsidRDefault="002175E2" w:rsidP="003B3411">
            <w:pPr>
              <w:rPr>
                <w:rFonts w:ascii="Myriad Pro" w:hAnsi="Myriad Pro"/>
                <w:sz w:val="20"/>
                <w:szCs w:val="20"/>
              </w:rPr>
            </w:pPr>
            <w:r w:rsidRPr="003A02FE">
              <w:rPr>
                <w:rFonts w:ascii="Myriad Pro" w:hAnsi="Myriad Pro"/>
                <w:sz w:val="20"/>
                <w:szCs w:val="20"/>
              </w:rPr>
              <w:t xml:space="preserve">Nazwa osi priorytetowej: </w:t>
            </w:r>
          </w:p>
        </w:tc>
        <w:tc>
          <w:tcPr>
            <w:tcW w:w="11952" w:type="dxa"/>
            <w:gridSpan w:val="11"/>
            <w:noWrap/>
            <w:hideMark/>
          </w:tcPr>
          <w:p w:rsidR="002175E2" w:rsidRPr="003A02FE" w:rsidRDefault="005B7C17" w:rsidP="003B3411">
            <w:pPr>
              <w:rPr>
                <w:rFonts w:ascii="Myriad Pro" w:hAnsi="Myriad Pro"/>
                <w:sz w:val="20"/>
                <w:szCs w:val="20"/>
              </w:rPr>
            </w:pPr>
            <w:r w:rsidRPr="003A02FE">
              <w:rPr>
                <w:rFonts w:ascii="Myriad Pro" w:hAnsi="Myriad Pro"/>
                <w:sz w:val="20"/>
                <w:szCs w:val="20"/>
              </w:rPr>
              <w:t>VI Rynek Pracy</w:t>
            </w:r>
          </w:p>
        </w:tc>
      </w:tr>
      <w:tr w:rsidR="005B7C17" w:rsidRPr="003A02FE" w:rsidTr="00F86844">
        <w:trPr>
          <w:trHeight w:val="255"/>
        </w:trPr>
        <w:tc>
          <w:tcPr>
            <w:tcW w:w="2268" w:type="dxa"/>
            <w:vMerge w:val="restart"/>
            <w:noWrap/>
            <w:hideMark/>
          </w:tcPr>
          <w:p w:rsidR="005B7C17" w:rsidRPr="003A02FE" w:rsidRDefault="005B7C17" w:rsidP="003B3411">
            <w:pPr>
              <w:rPr>
                <w:rFonts w:ascii="Myriad Pro" w:hAnsi="Myriad Pro"/>
                <w:sz w:val="20"/>
                <w:szCs w:val="20"/>
              </w:rPr>
            </w:pPr>
            <w:r w:rsidRPr="003A02FE">
              <w:rPr>
                <w:rFonts w:ascii="Myriad Pro" w:hAnsi="Myriad Pro"/>
                <w:sz w:val="20"/>
                <w:szCs w:val="20"/>
              </w:rPr>
              <w:t>Działanie</w:t>
            </w:r>
          </w:p>
        </w:tc>
        <w:tc>
          <w:tcPr>
            <w:tcW w:w="11952" w:type="dxa"/>
            <w:gridSpan w:val="11"/>
            <w:noWrap/>
            <w:hideMark/>
          </w:tcPr>
          <w:p w:rsidR="005B7C17" w:rsidRPr="003A02FE" w:rsidRDefault="005B7C17" w:rsidP="003B3411">
            <w:pPr>
              <w:jc w:val="both"/>
              <w:rPr>
                <w:rFonts w:ascii="Myriad Pro" w:hAnsi="Myriad Pro"/>
                <w:sz w:val="20"/>
                <w:szCs w:val="20"/>
              </w:rPr>
            </w:pPr>
            <w:r w:rsidRPr="003A02FE">
              <w:rPr>
                <w:rFonts w:ascii="Myriad Pro" w:hAnsi="Myriad Pro"/>
                <w:sz w:val="20"/>
                <w:szCs w:val="20"/>
              </w:rPr>
              <w:t>6.5 Kompleksowe wsparcie dla osób bezrobotnych, nieaktywnych zawodowo i poszukujących pracy znajdujących się w szczególnie trudnej sytuacji na rynku pracy obejmujące pomoc w aktywnym poszukiwaniu pracy oraz działania na rzecz podnoszenia kwalifikacji zawodowych.</w:t>
            </w:r>
          </w:p>
        </w:tc>
      </w:tr>
      <w:tr w:rsidR="00F86844" w:rsidRPr="003A02FE" w:rsidTr="00F86844">
        <w:trPr>
          <w:trHeight w:val="255"/>
        </w:trPr>
        <w:tc>
          <w:tcPr>
            <w:tcW w:w="2268" w:type="dxa"/>
            <w:vMerge/>
            <w:noWrap/>
          </w:tcPr>
          <w:p w:rsidR="00D068BE" w:rsidRPr="003A02FE" w:rsidRDefault="00D068BE" w:rsidP="003A02FE">
            <w:pPr>
              <w:rPr>
                <w:rFonts w:ascii="Myriad Pro" w:hAnsi="Myriad Pro"/>
                <w:sz w:val="20"/>
                <w:szCs w:val="20"/>
              </w:rPr>
            </w:pPr>
          </w:p>
        </w:tc>
        <w:tc>
          <w:tcPr>
            <w:tcW w:w="3440" w:type="dxa"/>
            <w:noWrap/>
            <w:hideMark/>
          </w:tcPr>
          <w:p w:rsidR="00D068BE" w:rsidRPr="003A02FE" w:rsidRDefault="00D068BE" w:rsidP="003B3411">
            <w:pPr>
              <w:rPr>
                <w:rFonts w:ascii="Myriad Pro" w:hAnsi="Myriad Pro"/>
                <w:iCs/>
                <w:sz w:val="20"/>
                <w:szCs w:val="20"/>
              </w:rPr>
            </w:pPr>
            <w:r w:rsidRPr="003A02FE">
              <w:rPr>
                <w:rFonts w:ascii="Myriad Pro" w:hAnsi="Myriad Pro"/>
                <w:iCs/>
                <w:sz w:val="20"/>
                <w:szCs w:val="20"/>
              </w:rPr>
              <w:t xml:space="preserve">Liczba osób bezrobotnych (łącznie </w:t>
            </w:r>
            <w:r w:rsidRPr="003A02FE">
              <w:rPr>
                <w:rFonts w:ascii="Myriad Pro" w:hAnsi="Myriad Pro"/>
                <w:iCs/>
                <w:sz w:val="20"/>
                <w:szCs w:val="20"/>
              </w:rPr>
              <w:br/>
              <w:t>z długotrwale bezrobotnymi) objętych wsparciem w programie (C)</w:t>
            </w:r>
          </w:p>
        </w:tc>
        <w:tc>
          <w:tcPr>
            <w:tcW w:w="1262" w:type="dxa"/>
            <w:noWrap/>
            <w:hideMark/>
          </w:tcPr>
          <w:p w:rsidR="00D068BE" w:rsidRPr="003A02FE" w:rsidRDefault="00D068BE" w:rsidP="003B3411">
            <w:pPr>
              <w:rPr>
                <w:rFonts w:ascii="Myriad Pro" w:hAnsi="Myriad Pro"/>
                <w:sz w:val="20"/>
                <w:szCs w:val="20"/>
              </w:rPr>
            </w:pPr>
            <w:r w:rsidRPr="003A02FE">
              <w:rPr>
                <w:rFonts w:ascii="Myriad Pro" w:hAnsi="Myriad Pro"/>
                <w:sz w:val="20"/>
                <w:szCs w:val="20"/>
              </w:rPr>
              <w:t> osoby</w:t>
            </w:r>
          </w:p>
        </w:tc>
        <w:tc>
          <w:tcPr>
            <w:tcW w:w="1542" w:type="dxa"/>
            <w:noWrap/>
            <w:hideMark/>
          </w:tcPr>
          <w:p w:rsidR="00D068BE" w:rsidRPr="003A02FE" w:rsidRDefault="00D068BE" w:rsidP="003B3411">
            <w:pPr>
              <w:rPr>
                <w:rFonts w:ascii="Myriad Pro" w:hAnsi="Myriad Pro"/>
                <w:sz w:val="20"/>
                <w:szCs w:val="20"/>
              </w:rPr>
            </w:pPr>
            <w:r w:rsidRPr="003A02FE">
              <w:rPr>
                <w:rFonts w:ascii="Myriad Pro" w:hAnsi="Myriad Pro"/>
                <w:sz w:val="20"/>
                <w:szCs w:val="20"/>
              </w:rPr>
              <w:t>słabiej rozwinięty</w:t>
            </w:r>
          </w:p>
        </w:tc>
        <w:tc>
          <w:tcPr>
            <w:tcW w:w="527" w:type="dxa"/>
            <w:noWrap/>
            <w:hideMark/>
          </w:tcPr>
          <w:p w:rsidR="00D068BE" w:rsidRPr="003B3411" w:rsidRDefault="00F86844" w:rsidP="00F86844">
            <w:pPr>
              <w:jc w:val="right"/>
              <w:rPr>
                <w:rFonts w:ascii="Myriad Pro" w:hAnsi="Myriad Pro"/>
                <w:sz w:val="20"/>
                <w:szCs w:val="20"/>
              </w:rPr>
            </w:pPr>
            <w:r>
              <w:rPr>
                <w:rFonts w:ascii="Myriad Pro" w:hAnsi="Myriad Pro"/>
                <w:sz w:val="20"/>
                <w:szCs w:val="20"/>
              </w:rPr>
              <w:t>4 260</w:t>
            </w:r>
          </w:p>
        </w:tc>
        <w:tc>
          <w:tcPr>
            <w:tcW w:w="624" w:type="dxa"/>
            <w:gridSpan w:val="2"/>
          </w:tcPr>
          <w:p w:rsidR="00D068BE" w:rsidRPr="003B3411" w:rsidRDefault="00F86844" w:rsidP="00F86844">
            <w:pPr>
              <w:jc w:val="right"/>
              <w:rPr>
                <w:rFonts w:ascii="Myriad Pro" w:hAnsi="Myriad Pro"/>
                <w:sz w:val="20"/>
                <w:szCs w:val="20"/>
              </w:rPr>
            </w:pPr>
            <w:r>
              <w:rPr>
                <w:rFonts w:ascii="Myriad Pro" w:hAnsi="Myriad Pro"/>
                <w:sz w:val="20"/>
                <w:szCs w:val="20"/>
              </w:rPr>
              <w:t>4</w:t>
            </w:r>
            <w:bookmarkStart w:id="3" w:name="_GoBack"/>
            <w:bookmarkEnd w:id="3"/>
            <w:r>
              <w:rPr>
                <w:rFonts w:ascii="Myriad Pro" w:hAnsi="Myriad Pro"/>
                <w:sz w:val="20"/>
                <w:szCs w:val="20"/>
              </w:rPr>
              <w:t>617</w:t>
            </w:r>
          </w:p>
        </w:tc>
        <w:tc>
          <w:tcPr>
            <w:tcW w:w="671" w:type="dxa"/>
          </w:tcPr>
          <w:p w:rsidR="00000000" w:rsidRDefault="00D068BE">
            <w:pPr>
              <w:jc w:val="right"/>
              <w:rPr>
                <w:rFonts w:ascii="Myriad Pro" w:hAnsi="Myriad Pro"/>
                <w:sz w:val="20"/>
                <w:szCs w:val="20"/>
              </w:rPr>
            </w:pPr>
            <w:r w:rsidRPr="003B3411">
              <w:rPr>
                <w:rFonts w:ascii="Myriad Pro" w:hAnsi="Myriad Pro"/>
                <w:sz w:val="20"/>
                <w:szCs w:val="20"/>
              </w:rPr>
              <w:t>  8 877</w:t>
            </w:r>
          </w:p>
        </w:tc>
        <w:tc>
          <w:tcPr>
            <w:tcW w:w="524" w:type="dxa"/>
            <w:noWrap/>
            <w:hideMark/>
          </w:tcPr>
          <w:p w:rsidR="00000000" w:rsidRDefault="00F86844">
            <w:pPr>
              <w:jc w:val="right"/>
              <w:rPr>
                <w:rFonts w:ascii="Myriad Pro" w:hAnsi="Myriad Pro"/>
                <w:sz w:val="20"/>
                <w:szCs w:val="20"/>
              </w:rPr>
            </w:pPr>
            <w:r>
              <w:rPr>
                <w:rFonts w:ascii="Myriad Pro" w:hAnsi="Myriad Pro"/>
                <w:sz w:val="20"/>
                <w:szCs w:val="20"/>
              </w:rPr>
              <w:t>9 469</w:t>
            </w:r>
          </w:p>
        </w:tc>
        <w:tc>
          <w:tcPr>
            <w:tcW w:w="565" w:type="dxa"/>
          </w:tcPr>
          <w:p w:rsidR="00000000" w:rsidRDefault="00F86844">
            <w:pPr>
              <w:jc w:val="right"/>
              <w:rPr>
                <w:rFonts w:ascii="Myriad Pro" w:hAnsi="Myriad Pro"/>
                <w:sz w:val="20"/>
                <w:szCs w:val="20"/>
              </w:rPr>
            </w:pPr>
            <w:r>
              <w:rPr>
                <w:rFonts w:ascii="Myriad Pro" w:hAnsi="Myriad Pro"/>
                <w:sz w:val="20"/>
                <w:szCs w:val="20"/>
              </w:rPr>
              <w:t>10 258</w:t>
            </w:r>
          </w:p>
        </w:tc>
        <w:tc>
          <w:tcPr>
            <w:tcW w:w="787" w:type="dxa"/>
          </w:tcPr>
          <w:p w:rsidR="00000000" w:rsidRDefault="00D068BE">
            <w:pPr>
              <w:jc w:val="right"/>
              <w:rPr>
                <w:rFonts w:ascii="Myriad Pro" w:hAnsi="Myriad Pro"/>
                <w:sz w:val="20"/>
                <w:szCs w:val="20"/>
              </w:rPr>
            </w:pPr>
            <w:r>
              <w:rPr>
                <w:rFonts w:ascii="Myriad Pro" w:hAnsi="Myriad Pro"/>
                <w:sz w:val="20"/>
                <w:szCs w:val="20"/>
              </w:rPr>
              <w:t>19 727</w:t>
            </w:r>
          </w:p>
        </w:tc>
        <w:tc>
          <w:tcPr>
            <w:tcW w:w="2010" w:type="dxa"/>
            <w:noWrap/>
            <w:hideMark/>
          </w:tcPr>
          <w:p w:rsidR="00D068BE" w:rsidRPr="003A02FE" w:rsidRDefault="00D068BE" w:rsidP="003B3411">
            <w:pPr>
              <w:jc w:val="right"/>
              <w:rPr>
                <w:rFonts w:ascii="Myriad Pro" w:hAnsi="Myriad Pro"/>
                <w:sz w:val="20"/>
                <w:szCs w:val="20"/>
              </w:rPr>
            </w:pPr>
            <w:r>
              <w:rPr>
                <w:rFonts w:ascii="Myriad Pro" w:hAnsi="Myriad Pro"/>
                <w:sz w:val="20"/>
                <w:szCs w:val="20"/>
              </w:rPr>
              <w:t>SL 2014</w:t>
            </w:r>
          </w:p>
        </w:tc>
      </w:tr>
      <w:tr w:rsidR="003A02FE" w:rsidRPr="003A02FE" w:rsidTr="00F86844">
        <w:trPr>
          <w:trHeight w:val="255"/>
        </w:trPr>
        <w:tc>
          <w:tcPr>
            <w:tcW w:w="2268" w:type="dxa"/>
            <w:vMerge/>
            <w:noWrap/>
          </w:tcPr>
          <w:p w:rsidR="003A02FE" w:rsidRPr="003A02FE" w:rsidRDefault="003A02FE" w:rsidP="003A02FE">
            <w:pPr>
              <w:rPr>
                <w:rFonts w:ascii="Myriad Pro" w:hAnsi="Myriad Pro"/>
                <w:sz w:val="20"/>
                <w:szCs w:val="20"/>
              </w:rPr>
            </w:pPr>
          </w:p>
        </w:tc>
        <w:tc>
          <w:tcPr>
            <w:tcW w:w="3440" w:type="dxa"/>
            <w:noWrap/>
            <w:hideMark/>
          </w:tcPr>
          <w:p w:rsidR="003A02FE" w:rsidRPr="003A02FE" w:rsidRDefault="003A02FE" w:rsidP="003B3411">
            <w:pPr>
              <w:rPr>
                <w:rFonts w:ascii="Myriad Pro" w:hAnsi="Myriad Pro"/>
                <w:iCs/>
                <w:sz w:val="20"/>
                <w:szCs w:val="20"/>
              </w:rPr>
            </w:pPr>
            <w:r w:rsidRPr="003A02FE">
              <w:rPr>
                <w:rFonts w:ascii="Myriad Pro" w:hAnsi="Myriad Pro"/>
                <w:iCs/>
                <w:sz w:val="20"/>
                <w:szCs w:val="20"/>
              </w:rPr>
              <w:t>Liczba osób długotrwale bezrobotnych objętych wsparciem w programie (C)</w:t>
            </w:r>
          </w:p>
        </w:tc>
        <w:tc>
          <w:tcPr>
            <w:tcW w:w="1262" w:type="dxa"/>
            <w:noWrap/>
            <w:hideMark/>
          </w:tcPr>
          <w:p w:rsidR="003A02FE" w:rsidRPr="003A02FE" w:rsidRDefault="003A02FE" w:rsidP="003B3411">
            <w:pPr>
              <w:rPr>
                <w:rFonts w:ascii="Myriad Pro" w:hAnsi="Myriad Pro"/>
                <w:sz w:val="20"/>
                <w:szCs w:val="20"/>
              </w:rPr>
            </w:pPr>
            <w:r w:rsidRPr="003A02FE">
              <w:rPr>
                <w:rFonts w:ascii="Myriad Pro" w:hAnsi="Myriad Pro"/>
                <w:sz w:val="20"/>
                <w:szCs w:val="20"/>
              </w:rPr>
              <w:t> osoby</w:t>
            </w:r>
          </w:p>
        </w:tc>
        <w:tc>
          <w:tcPr>
            <w:tcW w:w="1542" w:type="dxa"/>
            <w:noWrap/>
            <w:hideMark/>
          </w:tcPr>
          <w:p w:rsidR="003A02FE" w:rsidRPr="003A02FE" w:rsidRDefault="003A02FE" w:rsidP="003B3411">
            <w:pPr>
              <w:rPr>
                <w:rFonts w:ascii="Myriad Pro" w:hAnsi="Myriad Pro"/>
                <w:sz w:val="20"/>
                <w:szCs w:val="20"/>
              </w:rPr>
            </w:pPr>
            <w:r w:rsidRPr="003A02FE">
              <w:rPr>
                <w:rFonts w:ascii="Myriad Pro" w:hAnsi="Myriad Pro"/>
                <w:sz w:val="20"/>
                <w:szCs w:val="20"/>
              </w:rPr>
              <w:t>słabiej rozwinięty</w:t>
            </w:r>
          </w:p>
        </w:tc>
        <w:tc>
          <w:tcPr>
            <w:tcW w:w="1822" w:type="dxa"/>
            <w:gridSpan w:val="4"/>
            <w:noWrap/>
            <w:hideMark/>
          </w:tcPr>
          <w:p w:rsidR="003A02FE" w:rsidRPr="003A02FE" w:rsidRDefault="00463B30" w:rsidP="003B3411">
            <w:pPr>
              <w:jc w:val="right"/>
              <w:rPr>
                <w:rFonts w:ascii="Myriad Pro" w:hAnsi="Myriad Pro"/>
                <w:sz w:val="20"/>
                <w:szCs w:val="20"/>
              </w:rPr>
            </w:pPr>
            <w:r>
              <w:rPr>
                <w:rFonts w:ascii="Myriad Pro" w:hAnsi="Myriad Pro"/>
                <w:sz w:val="20"/>
                <w:szCs w:val="20"/>
              </w:rPr>
              <w:t>0</w:t>
            </w:r>
          </w:p>
        </w:tc>
        <w:tc>
          <w:tcPr>
            <w:tcW w:w="1876" w:type="dxa"/>
            <w:gridSpan w:val="3"/>
            <w:noWrap/>
            <w:hideMark/>
          </w:tcPr>
          <w:p w:rsidR="003A02FE" w:rsidRPr="003A02FE" w:rsidRDefault="001D03A0" w:rsidP="003B3411">
            <w:pPr>
              <w:jc w:val="right"/>
              <w:rPr>
                <w:rFonts w:ascii="Myriad Pro" w:hAnsi="Myriad Pro"/>
                <w:sz w:val="20"/>
                <w:szCs w:val="20"/>
              </w:rPr>
            </w:pPr>
            <w:r>
              <w:rPr>
                <w:rFonts w:ascii="Myriad Pro" w:hAnsi="Myriad Pro"/>
                <w:sz w:val="20"/>
                <w:szCs w:val="20"/>
              </w:rPr>
              <w:t>10 850</w:t>
            </w:r>
          </w:p>
        </w:tc>
        <w:tc>
          <w:tcPr>
            <w:tcW w:w="2010" w:type="dxa"/>
            <w:noWrap/>
            <w:hideMark/>
          </w:tcPr>
          <w:p w:rsidR="003A02FE" w:rsidRPr="003A02FE" w:rsidRDefault="003B3411" w:rsidP="003B3411">
            <w:pPr>
              <w:jc w:val="right"/>
              <w:rPr>
                <w:rFonts w:ascii="Myriad Pro" w:hAnsi="Myriad Pro"/>
                <w:sz w:val="20"/>
                <w:szCs w:val="20"/>
              </w:rPr>
            </w:pPr>
            <w:r>
              <w:rPr>
                <w:rFonts w:ascii="Myriad Pro" w:hAnsi="Myriad Pro"/>
                <w:sz w:val="20"/>
                <w:szCs w:val="20"/>
              </w:rPr>
              <w:t>SL 2014</w:t>
            </w:r>
          </w:p>
        </w:tc>
      </w:tr>
      <w:tr w:rsidR="003A02FE" w:rsidRPr="003A02FE" w:rsidTr="00F86844">
        <w:trPr>
          <w:trHeight w:val="255"/>
        </w:trPr>
        <w:tc>
          <w:tcPr>
            <w:tcW w:w="2268" w:type="dxa"/>
            <w:vMerge/>
            <w:noWrap/>
          </w:tcPr>
          <w:p w:rsidR="003A02FE" w:rsidRPr="003A02FE" w:rsidRDefault="003A02FE" w:rsidP="003A02FE">
            <w:pPr>
              <w:rPr>
                <w:rFonts w:ascii="Myriad Pro" w:hAnsi="Myriad Pro"/>
                <w:sz w:val="20"/>
                <w:szCs w:val="20"/>
              </w:rPr>
            </w:pPr>
          </w:p>
        </w:tc>
        <w:tc>
          <w:tcPr>
            <w:tcW w:w="3440" w:type="dxa"/>
            <w:noWrap/>
            <w:hideMark/>
          </w:tcPr>
          <w:p w:rsidR="003A02FE" w:rsidRPr="003A02FE" w:rsidRDefault="003A02FE" w:rsidP="003B3411">
            <w:pPr>
              <w:rPr>
                <w:rFonts w:ascii="Myriad Pro" w:hAnsi="Myriad Pro"/>
                <w:iCs/>
                <w:sz w:val="20"/>
                <w:szCs w:val="20"/>
              </w:rPr>
            </w:pPr>
            <w:r w:rsidRPr="003A02FE">
              <w:rPr>
                <w:rFonts w:ascii="Myriad Pro" w:hAnsi="Myriad Pro"/>
                <w:iCs/>
                <w:sz w:val="20"/>
                <w:szCs w:val="20"/>
              </w:rPr>
              <w:t>Liczba osób z niepełnosprawnościami objętych wsparciem w programie (C)</w:t>
            </w:r>
          </w:p>
        </w:tc>
        <w:tc>
          <w:tcPr>
            <w:tcW w:w="1262" w:type="dxa"/>
            <w:noWrap/>
            <w:hideMark/>
          </w:tcPr>
          <w:p w:rsidR="003A02FE" w:rsidRPr="003A02FE" w:rsidRDefault="003A02FE" w:rsidP="003B3411">
            <w:pPr>
              <w:rPr>
                <w:rFonts w:ascii="Myriad Pro" w:hAnsi="Myriad Pro"/>
                <w:sz w:val="20"/>
                <w:szCs w:val="20"/>
              </w:rPr>
            </w:pPr>
            <w:r w:rsidRPr="003A02FE">
              <w:rPr>
                <w:rFonts w:ascii="Myriad Pro" w:hAnsi="Myriad Pro"/>
                <w:sz w:val="20"/>
                <w:szCs w:val="20"/>
              </w:rPr>
              <w:t> osoby</w:t>
            </w:r>
          </w:p>
        </w:tc>
        <w:tc>
          <w:tcPr>
            <w:tcW w:w="1542" w:type="dxa"/>
            <w:noWrap/>
            <w:hideMark/>
          </w:tcPr>
          <w:p w:rsidR="003A02FE" w:rsidRPr="003A02FE" w:rsidRDefault="003A02FE" w:rsidP="003B3411">
            <w:pPr>
              <w:rPr>
                <w:rFonts w:ascii="Myriad Pro" w:hAnsi="Myriad Pro"/>
                <w:sz w:val="20"/>
                <w:szCs w:val="20"/>
              </w:rPr>
            </w:pPr>
            <w:r w:rsidRPr="003A02FE">
              <w:rPr>
                <w:rFonts w:ascii="Myriad Pro" w:hAnsi="Myriad Pro"/>
                <w:sz w:val="20"/>
                <w:szCs w:val="20"/>
              </w:rPr>
              <w:t>słabiej rozwinięty </w:t>
            </w:r>
          </w:p>
        </w:tc>
        <w:tc>
          <w:tcPr>
            <w:tcW w:w="1822" w:type="dxa"/>
            <w:gridSpan w:val="4"/>
            <w:noWrap/>
            <w:hideMark/>
          </w:tcPr>
          <w:p w:rsidR="003A02FE" w:rsidRPr="003A02FE" w:rsidRDefault="00B47392" w:rsidP="003B3411">
            <w:pPr>
              <w:jc w:val="right"/>
              <w:rPr>
                <w:rFonts w:ascii="Myriad Pro" w:hAnsi="Myriad Pro"/>
                <w:sz w:val="20"/>
                <w:szCs w:val="20"/>
              </w:rPr>
            </w:pPr>
            <w:r>
              <w:rPr>
                <w:rFonts w:ascii="Myriad Pro" w:hAnsi="Myriad Pro"/>
                <w:sz w:val="20"/>
                <w:szCs w:val="20"/>
              </w:rPr>
              <w:t>0</w:t>
            </w:r>
          </w:p>
        </w:tc>
        <w:tc>
          <w:tcPr>
            <w:tcW w:w="1876" w:type="dxa"/>
            <w:gridSpan w:val="3"/>
            <w:noWrap/>
            <w:hideMark/>
          </w:tcPr>
          <w:p w:rsidR="003A02FE" w:rsidRPr="003A02FE" w:rsidRDefault="001D1F25" w:rsidP="003B3411">
            <w:pPr>
              <w:jc w:val="right"/>
              <w:rPr>
                <w:rFonts w:ascii="Myriad Pro" w:hAnsi="Myriad Pro"/>
                <w:sz w:val="20"/>
                <w:szCs w:val="20"/>
              </w:rPr>
            </w:pPr>
            <w:r>
              <w:rPr>
                <w:rFonts w:ascii="Myriad Pro" w:hAnsi="Myriad Pro"/>
                <w:sz w:val="20"/>
                <w:szCs w:val="20"/>
              </w:rPr>
              <w:t>1 026</w:t>
            </w:r>
          </w:p>
        </w:tc>
        <w:tc>
          <w:tcPr>
            <w:tcW w:w="2010" w:type="dxa"/>
            <w:noWrap/>
            <w:hideMark/>
          </w:tcPr>
          <w:p w:rsidR="003A02FE" w:rsidRPr="003A02FE" w:rsidRDefault="003B3411" w:rsidP="003B3411">
            <w:pPr>
              <w:jc w:val="right"/>
              <w:rPr>
                <w:rFonts w:ascii="Myriad Pro" w:hAnsi="Myriad Pro"/>
                <w:sz w:val="20"/>
                <w:szCs w:val="20"/>
              </w:rPr>
            </w:pPr>
            <w:r>
              <w:rPr>
                <w:rFonts w:ascii="Myriad Pro" w:hAnsi="Myriad Pro"/>
                <w:sz w:val="20"/>
                <w:szCs w:val="20"/>
              </w:rPr>
              <w:t>SL 2014</w:t>
            </w:r>
          </w:p>
        </w:tc>
      </w:tr>
      <w:tr w:rsidR="003A02FE" w:rsidRPr="003A02FE" w:rsidTr="00F86844">
        <w:trPr>
          <w:trHeight w:val="255"/>
        </w:trPr>
        <w:tc>
          <w:tcPr>
            <w:tcW w:w="2268" w:type="dxa"/>
            <w:vMerge/>
            <w:noWrap/>
          </w:tcPr>
          <w:p w:rsidR="003A02FE" w:rsidRPr="003A02FE" w:rsidRDefault="003A02FE" w:rsidP="003A02FE">
            <w:pPr>
              <w:rPr>
                <w:rFonts w:ascii="Myriad Pro" w:hAnsi="Myriad Pro"/>
                <w:sz w:val="20"/>
                <w:szCs w:val="20"/>
              </w:rPr>
            </w:pPr>
          </w:p>
        </w:tc>
        <w:tc>
          <w:tcPr>
            <w:tcW w:w="3440" w:type="dxa"/>
            <w:noWrap/>
            <w:hideMark/>
          </w:tcPr>
          <w:p w:rsidR="003A02FE" w:rsidRPr="003A02FE" w:rsidRDefault="003A02FE" w:rsidP="00B47392">
            <w:pPr>
              <w:rPr>
                <w:rFonts w:ascii="Myriad Pro" w:hAnsi="Myriad Pro"/>
                <w:iCs/>
                <w:sz w:val="20"/>
                <w:szCs w:val="20"/>
              </w:rPr>
            </w:pPr>
            <w:r w:rsidRPr="003A02FE">
              <w:rPr>
                <w:rFonts w:ascii="Myriad Pro" w:hAnsi="Myriad Pro"/>
                <w:iCs/>
                <w:sz w:val="20"/>
                <w:szCs w:val="20"/>
              </w:rPr>
              <w:t>Liczba osób w wieku 50 lati więcej objętych wsparciemw programie</w:t>
            </w:r>
          </w:p>
        </w:tc>
        <w:tc>
          <w:tcPr>
            <w:tcW w:w="1262" w:type="dxa"/>
            <w:noWrap/>
            <w:hideMark/>
          </w:tcPr>
          <w:p w:rsidR="003A02FE" w:rsidRPr="003A02FE" w:rsidRDefault="003A02FE" w:rsidP="003B3411">
            <w:pPr>
              <w:rPr>
                <w:rFonts w:ascii="Myriad Pro" w:hAnsi="Myriad Pro"/>
                <w:sz w:val="20"/>
                <w:szCs w:val="20"/>
              </w:rPr>
            </w:pPr>
            <w:r w:rsidRPr="003A02FE">
              <w:rPr>
                <w:rFonts w:ascii="Myriad Pro" w:hAnsi="Myriad Pro"/>
                <w:sz w:val="20"/>
                <w:szCs w:val="20"/>
              </w:rPr>
              <w:t> osoby</w:t>
            </w:r>
          </w:p>
        </w:tc>
        <w:tc>
          <w:tcPr>
            <w:tcW w:w="1542" w:type="dxa"/>
            <w:noWrap/>
            <w:hideMark/>
          </w:tcPr>
          <w:p w:rsidR="003A02FE" w:rsidRPr="003A02FE" w:rsidRDefault="003A02FE" w:rsidP="003B3411">
            <w:pPr>
              <w:rPr>
                <w:rFonts w:ascii="Myriad Pro" w:hAnsi="Myriad Pro"/>
                <w:sz w:val="20"/>
                <w:szCs w:val="20"/>
              </w:rPr>
            </w:pPr>
            <w:r w:rsidRPr="003A02FE">
              <w:rPr>
                <w:rFonts w:ascii="Myriad Pro" w:hAnsi="Myriad Pro"/>
                <w:sz w:val="20"/>
                <w:szCs w:val="20"/>
              </w:rPr>
              <w:t>słabiej rozwinięty</w:t>
            </w:r>
          </w:p>
        </w:tc>
        <w:tc>
          <w:tcPr>
            <w:tcW w:w="1822" w:type="dxa"/>
            <w:gridSpan w:val="4"/>
            <w:noWrap/>
            <w:hideMark/>
          </w:tcPr>
          <w:p w:rsidR="003A02FE" w:rsidRPr="003A02FE" w:rsidRDefault="00B47392" w:rsidP="003B3411">
            <w:pPr>
              <w:jc w:val="right"/>
              <w:rPr>
                <w:rFonts w:ascii="Myriad Pro" w:hAnsi="Myriad Pro"/>
                <w:sz w:val="20"/>
                <w:szCs w:val="20"/>
              </w:rPr>
            </w:pPr>
            <w:r>
              <w:rPr>
                <w:rFonts w:ascii="Myriad Pro" w:hAnsi="Myriad Pro"/>
                <w:sz w:val="20"/>
                <w:szCs w:val="20"/>
              </w:rPr>
              <w:t>0</w:t>
            </w:r>
          </w:p>
        </w:tc>
        <w:tc>
          <w:tcPr>
            <w:tcW w:w="1876" w:type="dxa"/>
            <w:gridSpan w:val="3"/>
            <w:noWrap/>
            <w:hideMark/>
          </w:tcPr>
          <w:p w:rsidR="003A02FE" w:rsidRPr="003A02FE" w:rsidRDefault="001D1F25" w:rsidP="003B3411">
            <w:pPr>
              <w:jc w:val="right"/>
              <w:rPr>
                <w:rFonts w:ascii="Myriad Pro" w:hAnsi="Myriad Pro"/>
                <w:sz w:val="20"/>
                <w:szCs w:val="20"/>
              </w:rPr>
            </w:pPr>
            <w:r>
              <w:rPr>
                <w:rFonts w:ascii="Myriad Pro" w:hAnsi="Myriad Pro"/>
                <w:sz w:val="20"/>
                <w:szCs w:val="20"/>
              </w:rPr>
              <w:t>5 748</w:t>
            </w:r>
          </w:p>
        </w:tc>
        <w:tc>
          <w:tcPr>
            <w:tcW w:w="2010" w:type="dxa"/>
            <w:noWrap/>
            <w:hideMark/>
          </w:tcPr>
          <w:p w:rsidR="003A02FE" w:rsidRPr="003A02FE" w:rsidRDefault="003B3411" w:rsidP="003B3411">
            <w:pPr>
              <w:jc w:val="right"/>
              <w:rPr>
                <w:rFonts w:ascii="Myriad Pro" w:hAnsi="Myriad Pro"/>
                <w:sz w:val="20"/>
                <w:szCs w:val="20"/>
              </w:rPr>
            </w:pPr>
            <w:r>
              <w:rPr>
                <w:rFonts w:ascii="Myriad Pro" w:hAnsi="Myriad Pro"/>
                <w:sz w:val="20"/>
                <w:szCs w:val="20"/>
              </w:rPr>
              <w:t>SL 2014</w:t>
            </w:r>
          </w:p>
        </w:tc>
      </w:tr>
      <w:tr w:rsidR="003A02FE" w:rsidRPr="003A02FE" w:rsidTr="00F86844">
        <w:trPr>
          <w:trHeight w:val="255"/>
        </w:trPr>
        <w:tc>
          <w:tcPr>
            <w:tcW w:w="2268" w:type="dxa"/>
            <w:vMerge/>
            <w:noWrap/>
            <w:hideMark/>
          </w:tcPr>
          <w:p w:rsidR="003A02FE" w:rsidRPr="003A02FE" w:rsidRDefault="003A02FE" w:rsidP="003A02FE">
            <w:pPr>
              <w:rPr>
                <w:rFonts w:ascii="Myriad Pro" w:hAnsi="Myriad Pro"/>
                <w:sz w:val="20"/>
                <w:szCs w:val="20"/>
              </w:rPr>
            </w:pPr>
          </w:p>
        </w:tc>
        <w:tc>
          <w:tcPr>
            <w:tcW w:w="3440" w:type="dxa"/>
            <w:noWrap/>
            <w:hideMark/>
          </w:tcPr>
          <w:p w:rsidR="003A02FE" w:rsidRPr="003A02FE" w:rsidRDefault="003A02FE" w:rsidP="003B3411">
            <w:pPr>
              <w:rPr>
                <w:rFonts w:ascii="Myriad Pro" w:hAnsi="Myriad Pro"/>
                <w:iCs/>
                <w:sz w:val="20"/>
                <w:szCs w:val="20"/>
              </w:rPr>
            </w:pPr>
            <w:r w:rsidRPr="003A02FE">
              <w:rPr>
                <w:rFonts w:ascii="Myriad Pro" w:hAnsi="Myriad Pro"/>
                <w:iCs/>
                <w:sz w:val="20"/>
                <w:szCs w:val="20"/>
              </w:rPr>
              <w:t>Liczba osób o niskich kwalifikacjach objętych wsparciem w programie</w:t>
            </w:r>
          </w:p>
        </w:tc>
        <w:tc>
          <w:tcPr>
            <w:tcW w:w="1262" w:type="dxa"/>
            <w:noWrap/>
            <w:hideMark/>
          </w:tcPr>
          <w:p w:rsidR="003A02FE" w:rsidRPr="003A02FE" w:rsidRDefault="003A02FE" w:rsidP="003B3411">
            <w:pPr>
              <w:rPr>
                <w:rFonts w:ascii="Myriad Pro" w:hAnsi="Myriad Pro"/>
                <w:sz w:val="20"/>
                <w:szCs w:val="20"/>
              </w:rPr>
            </w:pPr>
            <w:r w:rsidRPr="003A02FE">
              <w:rPr>
                <w:rFonts w:ascii="Myriad Pro" w:hAnsi="Myriad Pro"/>
                <w:sz w:val="20"/>
                <w:szCs w:val="20"/>
              </w:rPr>
              <w:t>osoby</w:t>
            </w:r>
          </w:p>
        </w:tc>
        <w:tc>
          <w:tcPr>
            <w:tcW w:w="1542" w:type="dxa"/>
            <w:noWrap/>
            <w:hideMark/>
          </w:tcPr>
          <w:p w:rsidR="003A02FE" w:rsidRPr="003A02FE" w:rsidRDefault="003A02FE" w:rsidP="003B3411">
            <w:pPr>
              <w:rPr>
                <w:rFonts w:ascii="Myriad Pro" w:hAnsi="Myriad Pro"/>
                <w:sz w:val="20"/>
                <w:szCs w:val="20"/>
              </w:rPr>
            </w:pPr>
            <w:r w:rsidRPr="003A02FE">
              <w:rPr>
                <w:rFonts w:ascii="Myriad Pro" w:hAnsi="Myriad Pro"/>
                <w:sz w:val="20"/>
                <w:szCs w:val="20"/>
              </w:rPr>
              <w:t>słabiej rozwinięty</w:t>
            </w:r>
          </w:p>
        </w:tc>
        <w:tc>
          <w:tcPr>
            <w:tcW w:w="1822" w:type="dxa"/>
            <w:gridSpan w:val="4"/>
            <w:noWrap/>
            <w:hideMark/>
          </w:tcPr>
          <w:p w:rsidR="003A02FE" w:rsidRPr="003A02FE" w:rsidRDefault="00B47392" w:rsidP="003B3411">
            <w:pPr>
              <w:jc w:val="right"/>
              <w:rPr>
                <w:rFonts w:ascii="Myriad Pro" w:hAnsi="Myriad Pro"/>
                <w:sz w:val="20"/>
                <w:szCs w:val="20"/>
              </w:rPr>
            </w:pPr>
            <w:r>
              <w:rPr>
                <w:rFonts w:ascii="Myriad Pro" w:hAnsi="Myriad Pro"/>
                <w:sz w:val="20"/>
                <w:szCs w:val="20"/>
              </w:rPr>
              <w:t>0</w:t>
            </w:r>
          </w:p>
        </w:tc>
        <w:tc>
          <w:tcPr>
            <w:tcW w:w="1876" w:type="dxa"/>
            <w:gridSpan w:val="3"/>
            <w:noWrap/>
            <w:hideMark/>
          </w:tcPr>
          <w:p w:rsidR="003A02FE" w:rsidRPr="003A02FE" w:rsidRDefault="001D1F25" w:rsidP="003B3411">
            <w:pPr>
              <w:jc w:val="right"/>
              <w:rPr>
                <w:rFonts w:ascii="Myriad Pro" w:hAnsi="Myriad Pro"/>
                <w:sz w:val="20"/>
                <w:szCs w:val="20"/>
              </w:rPr>
            </w:pPr>
            <w:r>
              <w:rPr>
                <w:rFonts w:ascii="Myriad Pro" w:hAnsi="Myriad Pro"/>
                <w:sz w:val="20"/>
                <w:szCs w:val="20"/>
              </w:rPr>
              <w:t>9 032</w:t>
            </w:r>
          </w:p>
        </w:tc>
        <w:tc>
          <w:tcPr>
            <w:tcW w:w="2010" w:type="dxa"/>
            <w:noWrap/>
            <w:hideMark/>
          </w:tcPr>
          <w:p w:rsidR="003A02FE" w:rsidRPr="003A02FE" w:rsidRDefault="003B3411" w:rsidP="003B3411">
            <w:pPr>
              <w:jc w:val="right"/>
              <w:rPr>
                <w:rFonts w:ascii="Myriad Pro" w:hAnsi="Myriad Pro"/>
                <w:sz w:val="20"/>
                <w:szCs w:val="20"/>
              </w:rPr>
            </w:pPr>
            <w:r>
              <w:rPr>
                <w:rFonts w:ascii="Myriad Pro" w:hAnsi="Myriad Pro"/>
                <w:sz w:val="20"/>
                <w:szCs w:val="20"/>
              </w:rPr>
              <w:t>SL 2014</w:t>
            </w:r>
          </w:p>
        </w:tc>
      </w:tr>
      <w:tr w:rsidR="003A02FE" w:rsidRPr="003A02FE" w:rsidTr="00F86844">
        <w:trPr>
          <w:trHeight w:val="255"/>
        </w:trPr>
        <w:tc>
          <w:tcPr>
            <w:tcW w:w="2268" w:type="dxa"/>
            <w:vMerge/>
            <w:noWrap/>
          </w:tcPr>
          <w:p w:rsidR="003A02FE" w:rsidRPr="003A02FE" w:rsidRDefault="003A02FE" w:rsidP="003A02FE">
            <w:pPr>
              <w:rPr>
                <w:rFonts w:ascii="Myriad Pro" w:hAnsi="Myriad Pro"/>
                <w:sz w:val="20"/>
                <w:szCs w:val="20"/>
              </w:rPr>
            </w:pPr>
          </w:p>
        </w:tc>
        <w:tc>
          <w:tcPr>
            <w:tcW w:w="3440" w:type="dxa"/>
            <w:noWrap/>
          </w:tcPr>
          <w:p w:rsidR="003A02FE" w:rsidRPr="003A02FE" w:rsidRDefault="003A02FE" w:rsidP="003B3411">
            <w:pPr>
              <w:rPr>
                <w:rFonts w:ascii="Myriad Pro" w:hAnsi="Myriad Pro"/>
                <w:iCs/>
                <w:sz w:val="20"/>
                <w:szCs w:val="20"/>
              </w:rPr>
            </w:pPr>
            <w:r w:rsidRPr="003A02FE">
              <w:rPr>
                <w:rFonts w:ascii="Myriad Pro" w:hAnsi="Myriad Pro"/>
                <w:iCs/>
                <w:sz w:val="20"/>
                <w:szCs w:val="20"/>
              </w:rPr>
              <w:t>Liczba osób, które otrzymały bezzwrotne środki na podjęcie działalności gospodarczej w programie</w:t>
            </w:r>
          </w:p>
        </w:tc>
        <w:tc>
          <w:tcPr>
            <w:tcW w:w="1262" w:type="dxa"/>
            <w:noWrap/>
          </w:tcPr>
          <w:p w:rsidR="003A02FE" w:rsidRPr="003A02FE" w:rsidRDefault="003A02FE" w:rsidP="003B3411">
            <w:pPr>
              <w:rPr>
                <w:rFonts w:ascii="Myriad Pro" w:hAnsi="Myriad Pro"/>
                <w:sz w:val="20"/>
                <w:szCs w:val="20"/>
              </w:rPr>
            </w:pPr>
            <w:r w:rsidRPr="003A02FE">
              <w:rPr>
                <w:rFonts w:ascii="Myriad Pro" w:hAnsi="Myriad Pro"/>
                <w:sz w:val="20"/>
                <w:szCs w:val="20"/>
              </w:rPr>
              <w:t>osoby</w:t>
            </w:r>
          </w:p>
        </w:tc>
        <w:tc>
          <w:tcPr>
            <w:tcW w:w="1542" w:type="dxa"/>
            <w:noWrap/>
          </w:tcPr>
          <w:p w:rsidR="003A02FE" w:rsidRPr="003A02FE" w:rsidRDefault="003A02FE" w:rsidP="003B3411">
            <w:pPr>
              <w:rPr>
                <w:rFonts w:ascii="Myriad Pro" w:hAnsi="Myriad Pro"/>
                <w:sz w:val="20"/>
                <w:szCs w:val="20"/>
              </w:rPr>
            </w:pPr>
            <w:r w:rsidRPr="003A02FE">
              <w:rPr>
                <w:rFonts w:ascii="Myriad Pro" w:hAnsi="Myriad Pro"/>
                <w:sz w:val="20"/>
                <w:szCs w:val="20"/>
              </w:rPr>
              <w:t>słabiej rozwinięty</w:t>
            </w:r>
          </w:p>
        </w:tc>
        <w:tc>
          <w:tcPr>
            <w:tcW w:w="1822" w:type="dxa"/>
            <w:gridSpan w:val="4"/>
            <w:noWrap/>
          </w:tcPr>
          <w:p w:rsidR="003A02FE" w:rsidRPr="003B3411" w:rsidRDefault="003B3411" w:rsidP="003B3411">
            <w:pPr>
              <w:jc w:val="right"/>
              <w:rPr>
                <w:rFonts w:ascii="Myriad Pro" w:hAnsi="Myriad Pro"/>
                <w:sz w:val="20"/>
                <w:szCs w:val="20"/>
              </w:rPr>
            </w:pPr>
            <w:r w:rsidRPr="003B3411">
              <w:rPr>
                <w:rFonts w:ascii="Myriad Pro" w:hAnsi="Myriad Pro"/>
                <w:sz w:val="20"/>
                <w:szCs w:val="20"/>
              </w:rPr>
              <w:t>1 322</w:t>
            </w:r>
          </w:p>
        </w:tc>
        <w:tc>
          <w:tcPr>
            <w:tcW w:w="1876" w:type="dxa"/>
            <w:gridSpan w:val="3"/>
            <w:noWrap/>
          </w:tcPr>
          <w:p w:rsidR="003A02FE" w:rsidRPr="003A02FE" w:rsidRDefault="003B3411" w:rsidP="003B3411">
            <w:pPr>
              <w:jc w:val="right"/>
              <w:rPr>
                <w:rFonts w:ascii="Myriad Pro" w:hAnsi="Myriad Pro"/>
                <w:sz w:val="20"/>
                <w:szCs w:val="20"/>
              </w:rPr>
            </w:pPr>
            <w:r>
              <w:rPr>
                <w:rFonts w:ascii="Myriad Pro" w:hAnsi="Myriad Pro"/>
                <w:sz w:val="20"/>
                <w:szCs w:val="20"/>
              </w:rPr>
              <w:t>2 938</w:t>
            </w:r>
          </w:p>
        </w:tc>
        <w:tc>
          <w:tcPr>
            <w:tcW w:w="2010" w:type="dxa"/>
            <w:noWrap/>
          </w:tcPr>
          <w:p w:rsidR="003A02FE" w:rsidRPr="003A02FE" w:rsidRDefault="003B3411" w:rsidP="003B3411">
            <w:pPr>
              <w:jc w:val="right"/>
              <w:rPr>
                <w:rFonts w:ascii="Myriad Pro" w:hAnsi="Myriad Pro"/>
                <w:sz w:val="20"/>
                <w:szCs w:val="20"/>
              </w:rPr>
            </w:pPr>
            <w:r>
              <w:rPr>
                <w:rFonts w:ascii="Myriad Pro" w:hAnsi="Myriad Pro"/>
                <w:sz w:val="20"/>
                <w:szCs w:val="20"/>
              </w:rPr>
              <w:t>SL 2014</w:t>
            </w:r>
          </w:p>
        </w:tc>
      </w:tr>
    </w:tbl>
    <w:p w:rsidR="00FB1443" w:rsidRDefault="00FB1443">
      <w:pPr>
        <w:rPr>
          <w:rFonts w:ascii="Myriad Pro" w:hAnsi="Myriad Pro"/>
          <w:sz w:val="14"/>
          <w:szCs w:val="14"/>
        </w:rPr>
        <w:sectPr w:rsidR="00FB1443" w:rsidSect="0040692A">
          <w:pgSz w:w="16838" w:h="11906" w:orient="landscape"/>
          <w:pgMar w:top="1417" w:right="1417" w:bottom="1417" w:left="1417" w:header="708" w:footer="708" w:gutter="0"/>
          <w:cols w:space="708"/>
          <w:docGrid w:linePitch="360"/>
        </w:sectPr>
      </w:pPr>
    </w:p>
    <w:p w:rsidR="00973700" w:rsidRPr="00973700" w:rsidRDefault="00E979EB" w:rsidP="00973700">
      <w:pPr>
        <w:pStyle w:val="Nagwek1"/>
        <w:rPr>
          <w:rFonts w:ascii="Myriad Pro" w:hAnsi="Myriad Pro"/>
          <w:color w:val="auto"/>
          <w:sz w:val="22"/>
          <w:szCs w:val="22"/>
        </w:rPr>
      </w:pPr>
      <w:bookmarkStart w:id="4" w:name="_Toc413859691"/>
      <w:r w:rsidRPr="00973700">
        <w:rPr>
          <w:rFonts w:ascii="Myriad Pro" w:hAnsi="Myriad Pro"/>
          <w:color w:val="auto"/>
          <w:sz w:val="22"/>
          <w:szCs w:val="22"/>
        </w:rPr>
        <w:lastRenderedPageBreak/>
        <w:t>Załącznik 3 - Kryteria wyboru projektów dla poszczególnych osi priorytetowych, działań i poddziałań</w:t>
      </w:r>
      <w:bookmarkEnd w:id="4"/>
    </w:p>
    <w:tbl>
      <w:tblPr>
        <w:tblStyle w:val="Tabela-Siatka"/>
        <w:tblW w:w="14220" w:type="dxa"/>
        <w:tblLayout w:type="fixed"/>
        <w:tblLook w:val="04A0"/>
      </w:tblPr>
      <w:tblGrid>
        <w:gridCol w:w="1905"/>
        <w:gridCol w:w="12315"/>
      </w:tblGrid>
      <w:tr w:rsidR="00FF0884" w:rsidRPr="003E26AB" w:rsidTr="00521E40">
        <w:tc>
          <w:tcPr>
            <w:tcW w:w="1905" w:type="dxa"/>
          </w:tcPr>
          <w:p w:rsidR="00FF0884" w:rsidRPr="003E26AB" w:rsidRDefault="00FF0884" w:rsidP="005A1B67">
            <w:pPr>
              <w:spacing w:before="40" w:after="40"/>
              <w:rPr>
                <w:rFonts w:ascii="Myriad Pro" w:hAnsi="Myriad Pro"/>
                <w:sz w:val="20"/>
                <w:szCs w:val="20"/>
              </w:rPr>
            </w:pPr>
            <w:r w:rsidRPr="003E26AB">
              <w:rPr>
                <w:rFonts w:ascii="Myriad Pro" w:hAnsi="Myriad Pro"/>
                <w:sz w:val="20"/>
                <w:szCs w:val="20"/>
              </w:rPr>
              <w:t>Oś priorytetowa</w:t>
            </w:r>
          </w:p>
        </w:tc>
        <w:tc>
          <w:tcPr>
            <w:tcW w:w="12315" w:type="dxa"/>
          </w:tcPr>
          <w:p w:rsidR="00FF0884" w:rsidRPr="003E26AB" w:rsidRDefault="00FF0884" w:rsidP="005A1B67">
            <w:pPr>
              <w:spacing w:before="40" w:after="40"/>
              <w:rPr>
                <w:rFonts w:ascii="Myriad Pro" w:hAnsi="Myriad Pro"/>
                <w:sz w:val="20"/>
                <w:szCs w:val="20"/>
              </w:rPr>
            </w:pPr>
            <w:r w:rsidRPr="003E26AB">
              <w:rPr>
                <w:rFonts w:ascii="Myriad Pro" w:hAnsi="Myriad Pro"/>
                <w:sz w:val="20"/>
                <w:szCs w:val="20"/>
              </w:rPr>
              <w:t>VI Rynek Pracy</w:t>
            </w:r>
          </w:p>
        </w:tc>
      </w:tr>
      <w:tr w:rsidR="00FF0884" w:rsidRPr="003E26AB" w:rsidTr="00521E40">
        <w:tc>
          <w:tcPr>
            <w:tcW w:w="1905" w:type="dxa"/>
          </w:tcPr>
          <w:p w:rsidR="00FF0884" w:rsidRPr="003E26AB" w:rsidRDefault="00FF0884" w:rsidP="005A1B67">
            <w:pPr>
              <w:spacing w:before="40" w:after="40"/>
              <w:rPr>
                <w:rFonts w:ascii="Myriad Pro" w:hAnsi="Myriad Pro"/>
                <w:sz w:val="20"/>
                <w:szCs w:val="20"/>
              </w:rPr>
            </w:pPr>
            <w:r w:rsidRPr="003E26AB">
              <w:rPr>
                <w:rFonts w:ascii="Myriad Pro" w:hAnsi="Myriad Pro"/>
                <w:sz w:val="20"/>
                <w:szCs w:val="20"/>
              </w:rPr>
              <w:t>Działanie</w:t>
            </w:r>
          </w:p>
        </w:tc>
        <w:tc>
          <w:tcPr>
            <w:tcW w:w="12315" w:type="dxa"/>
          </w:tcPr>
          <w:p w:rsidR="00FF0884" w:rsidRPr="003E26AB" w:rsidRDefault="00FF0884" w:rsidP="005A1B67">
            <w:pPr>
              <w:spacing w:before="40" w:after="40"/>
              <w:jc w:val="both"/>
              <w:rPr>
                <w:rFonts w:ascii="Myriad Pro" w:hAnsi="Myriad Pro"/>
                <w:sz w:val="20"/>
                <w:szCs w:val="20"/>
              </w:rPr>
            </w:pPr>
            <w:r w:rsidRPr="003E26AB">
              <w:rPr>
                <w:rFonts w:ascii="Myriad Pro" w:hAnsi="Myriad Pro"/>
                <w:sz w:val="20"/>
                <w:szCs w:val="20"/>
              </w:rPr>
              <w:t>6.5 Kompleksowe wsparcie dla osób bezrobotnych, nieaktywnych zawodowo i poszukujących pracy znajdujących się w szczególnie trudnej sytuacji na rynku pracy obejmujące pomoc w aktywnym poszukiwaniu pracy oraz działania na rzecz podnoszenia kwalifikacji zawodowych.</w:t>
            </w:r>
          </w:p>
        </w:tc>
      </w:tr>
    </w:tbl>
    <w:p w:rsidR="005A1B67" w:rsidRDefault="005A1B67" w:rsidP="00521E40">
      <w:pPr>
        <w:spacing w:before="120" w:after="120" w:line="240" w:lineRule="auto"/>
      </w:pPr>
    </w:p>
    <w:tbl>
      <w:tblPr>
        <w:tblStyle w:val="Tabela-Siatka"/>
        <w:tblW w:w="14220" w:type="dxa"/>
        <w:tblLayout w:type="fixed"/>
        <w:tblLook w:val="04A0"/>
      </w:tblPr>
      <w:tblGrid>
        <w:gridCol w:w="539"/>
        <w:gridCol w:w="2832"/>
        <w:gridCol w:w="4818"/>
        <w:gridCol w:w="6031"/>
      </w:tblGrid>
      <w:tr w:rsidR="00521E40" w:rsidRPr="003E26AB" w:rsidTr="00521E40">
        <w:tc>
          <w:tcPr>
            <w:tcW w:w="14220" w:type="dxa"/>
            <w:gridSpan w:val="4"/>
          </w:tcPr>
          <w:p w:rsidR="00521E40" w:rsidRPr="004034BD" w:rsidRDefault="00521E40">
            <w:pPr>
              <w:spacing w:before="40" w:after="40"/>
              <w:jc w:val="center"/>
              <w:rPr>
                <w:rFonts w:ascii="Myriad Pro" w:hAnsi="Myriad Pro"/>
                <w:b/>
                <w:sz w:val="20"/>
                <w:szCs w:val="20"/>
              </w:rPr>
            </w:pPr>
            <w:r w:rsidRPr="004034BD">
              <w:rPr>
                <w:rFonts w:ascii="Myriad Pro" w:hAnsi="Myriad Pro"/>
                <w:b/>
                <w:sz w:val="20"/>
                <w:szCs w:val="20"/>
              </w:rPr>
              <w:t xml:space="preserve">Kryteria </w:t>
            </w:r>
            <w:r>
              <w:rPr>
                <w:rFonts w:ascii="Myriad Pro" w:hAnsi="Myriad Pro"/>
                <w:b/>
                <w:sz w:val="20"/>
                <w:szCs w:val="20"/>
              </w:rPr>
              <w:t>dopuszczalności</w:t>
            </w:r>
          </w:p>
        </w:tc>
      </w:tr>
      <w:tr w:rsidR="00521E40" w:rsidRPr="003E26AB" w:rsidTr="002039BB">
        <w:tc>
          <w:tcPr>
            <w:tcW w:w="536" w:type="dxa"/>
          </w:tcPr>
          <w:p w:rsidR="00521E40" w:rsidRPr="003E26AB" w:rsidRDefault="00521E40" w:rsidP="00461C00">
            <w:pPr>
              <w:spacing w:before="40" w:after="40"/>
              <w:rPr>
                <w:rFonts w:ascii="Myriad Pro" w:hAnsi="Myriad Pro"/>
                <w:sz w:val="20"/>
                <w:szCs w:val="20"/>
              </w:rPr>
            </w:pPr>
            <w:r w:rsidRPr="003E26AB">
              <w:rPr>
                <w:rFonts w:ascii="Myriad Pro" w:hAnsi="Myriad Pro"/>
                <w:sz w:val="20"/>
                <w:szCs w:val="20"/>
              </w:rPr>
              <w:t>L.p.</w:t>
            </w:r>
          </w:p>
        </w:tc>
        <w:tc>
          <w:tcPr>
            <w:tcW w:w="2833" w:type="dxa"/>
          </w:tcPr>
          <w:p w:rsidR="00521E40" w:rsidRPr="003E26AB" w:rsidRDefault="00521E40" w:rsidP="00461C00">
            <w:pPr>
              <w:spacing w:before="40" w:after="40"/>
              <w:rPr>
                <w:rFonts w:ascii="Myriad Pro" w:hAnsi="Myriad Pro"/>
                <w:sz w:val="20"/>
                <w:szCs w:val="20"/>
              </w:rPr>
            </w:pPr>
            <w:r w:rsidRPr="003E26AB">
              <w:rPr>
                <w:rFonts w:ascii="Myriad Pro" w:hAnsi="Myriad Pro"/>
                <w:sz w:val="20"/>
                <w:szCs w:val="20"/>
              </w:rPr>
              <w:t>Nazwa kryterium</w:t>
            </w:r>
          </w:p>
        </w:tc>
        <w:tc>
          <w:tcPr>
            <w:tcW w:w="4819" w:type="dxa"/>
          </w:tcPr>
          <w:p w:rsidR="00521E40" w:rsidRPr="003E26AB" w:rsidRDefault="00521E40" w:rsidP="00461C00">
            <w:pPr>
              <w:spacing w:before="40" w:after="40"/>
              <w:rPr>
                <w:rFonts w:ascii="Myriad Pro" w:hAnsi="Myriad Pro"/>
                <w:sz w:val="20"/>
                <w:szCs w:val="20"/>
              </w:rPr>
            </w:pPr>
            <w:r w:rsidRPr="003E26AB">
              <w:rPr>
                <w:rFonts w:ascii="Myriad Pro" w:hAnsi="Myriad Pro"/>
                <w:sz w:val="20"/>
                <w:szCs w:val="20"/>
              </w:rPr>
              <w:t>Definicja</w:t>
            </w:r>
            <w:r>
              <w:rPr>
                <w:rFonts w:ascii="Myriad Pro" w:hAnsi="Myriad Pro"/>
                <w:sz w:val="20"/>
                <w:szCs w:val="20"/>
              </w:rPr>
              <w:t xml:space="preserve"> kryterium</w:t>
            </w:r>
          </w:p>
        </w:tc>
        <w:tc>
          <w:tcPr>
            <w:tcW w:w="6032" w:type="dxa"/>
          </w:tcPr>
          <w:p w:rsidR="00521E40" w:rsidRPr="003E26AB" w:rsidRDefault="00521E40" w:rsidP="00461C00">
            <w:pPr>
              <w:spacing w:before="40" w:after="40"/>
              <w:rPr>
                <w:rFonts w:ascii="Myriad Pro" w:hAnsi="Myriad Pro"/>
                <w:sz w:val="20"/>
                <w:szCs w:val="20"/>
              </w:rPr>
            </w:pPr>
            <w:r w:rsidRPr="00435879">
              <w:rPr>
                <w:rFonts w:ascii="Myriad Pro" w:hAnsi="Myriad Pro"/>
                <w:sz w:val="20"/>
                <w:szCs w:val="20"/>
              </w:rPr>
              <w:t>Opis znaczenia kryterium</w:t>
            </w:r>
          </w:p>
        </w:tc>
      </w:tr>
      <w:tr w:rsidR="00521E40" w:rsidRPr="003E26AB" w:rsidTr="002039BB">
        <w:tc>
          <w:tcPr>
            <w:tcW w:w="536" w:type="dxa"/>
          </w:tcPr>
          <w:p w:rsidR="00521E40" w:rsidRPr="003E26AB" w:rsidRDefault="00521E40" w:rsidP="00461C00">
            <w:pPr>
              <w:spacing w:before="40" w:after="40"/>
              <w:jc w:val="center"/>
              <w:rPr>
                <w:rFonts w:ascii="Myriad Pro" w:hAnsi="Myriad Pro"/>
                <w:sz w:val="20"/>
                <w:szCs w:val="20"/>
              </w:rPr>
            </w:pPr>
            <w:r w:rsidRPr="003E26AB">
              <w:rPr>
                <w:rFonts w:ascii="Myriad Pro" w:hAnsi="Myriad Pro"/>
                <w:sz w:val="20"/>
                <w:szCs w:val="20"/>
              </w:rPr>
              <w:t>1</w:t>
            </w:r>
          </w:p>
        </w:tc>
        <w:tc>
          <w:tcPr>
            <w:tcW w:w="2833" w:type="dxa"/>
          </w:tcPr>
          <w:p w:rsidR="00521E40" w:rsidRPr="003E26AB" w:rsidRDefault="00521E40" w:rsidP="00461C00">
            <w:pPr>
              <w:spacing w:before="40" w:after="40"/>
              <w:jc w:val="center"/>
              <w:rPr>
                <w:rFonts w:ascii="Myriad Pro" w:hAnsi="Myriad Pro"/>
                <w:sz w:val="20"/>
                <w:szCs w:val="20"/>
              </w:rPr>
            </w:pPr>
            <w:r w:rsidRPr="003E26AB">
              <w:rPr>
                <w:rFonts w:ascii="Myriad Pro" w:hAnsi="Myriad Pro"/>
                <w:sz w:val="20"/>
                <w:szCs w:val="20"/>
              </w:rPr>
              <w:t>2</w:t>
            </w:r>
          </w:p>
        </w:tc>
        <w:tc>
          <w:tcPr>
            <w:tcW w:w="4819" w:type="dxa"/>
          </w:tcPr>
          <w:p w:rsidR="00521E40" w:rsidRPr="003E26AB" w:rsidRDefault="00521E40" w:rsidP="00461C00">
            <w:pPr>
              <w:spacing w:before="40" w:after="40"/>
              <w:jc w:val="center"/>
              <w:rPr>
                <w:rFonts w:ascii="Myriad Pro" w:hAnsi="Myriad Pro"/>
                <w:sz w:val="20"/>
                <w:szCs w:val="20"/>
              </w:rPr>
            </w:pPr>
            <w:r w:rsidRPr="003E26AB">
              <w:rPr>
                <w:rFonts w:ascii="Myriad Pro" w:hAnsi="Myriad Pro"/>
                <w:sz w:val="20"/>
                <w:szCs w:val="20"/>
              </w:rPr>
              <w:t>3</w:t>
            </w:r>
          </w:p>
        </w:tc>
        <w:tc>
          <w:tcPr>
            <w:tcW w:w="6032" w:type="dxa"/>
          </w:tcPr>
          <w:p w:rsidR="00521E40" w:rsidRPr="003E26AB" w:rsidRDefault="00521E40" w:rsidP="00461C00">
            <w:pPr>
              <w:spacing w:before="40" w:after="40"/>
              <w:jc w:val="center"/>
              <w:rPr>
                <w:rFonts w:ascii="Myriad Pro" w:hAnsi="Myriad Pro"/>
                <w:sz w:val="20"/>
                <w:szCs w:val="20"/>
              </w:rPr>
            </w:pPr>
            <w:r w:rsidRPr="003E26AB">
              <w:rPr>
                <w:rFonts w:ascii="Myriad Pro" w:hAnsi="Myriad Pro"/>
                <w:sz w:val="20"/>
                <w:szCs w:val="20"/>
              </w:rPr>
              <w:t>4</w:t>
            </w:r>
          </w:p>
        </w:tc>
      </w:tr>
      <w:tr w:rsidR="00521E40" w:rsidRPr="003E26AB" w:rsidTr="002039BB">
        <w:tc>
          <w:tcPr>
            <w:tcW w:w="536" w:type="dxa"/>
          </w:tcPr>
          <w:p w:rsidR="00521E40" w:rsidRPr="00C5523B" w:rsidRDefault="00521E40" w:rsidP="00461C00">
            <w:pPr>
              <w:pStyle w:val="Akapitzlist"/>
              <w:numPr>
                <w:ilvl w:val="0"/>
                <w:numId w:val="30"/>
              </w:numPr>
              <w:spacing w:before="40" w:after="40"/>
              <w:ind w:left="0" w:firstLine="0"/>
              <w:rPr>
                <w:rFonts w:ascii="Myriad Pro" w:hAnsi="Myriad Pro"/>
                <w:sz w:val="20"/>
                <w:szCs w:val="20"/>
              </w:rPr>
            </w:pPr>
          </w:p>
        </w:tc>
        <w:tc>
          <w:tcPr>
            <w:tcW w:w="2833" w:type="dxa"/>
          </w:tcPr>
          <w:p w:rsidR="00521E40" w:rsidRPr="00C5523B" w:rsidRDefault="000A1B30" w:rsidP="000A1B30">
            <w:pPr>
              <w:spacing w:before="40" w:after="40"/>
              <w:rPr>
                <w:rFonts w:ascii="Myriad Pro" w:hAnsi="Myriad Pro"/>
                <w:sz w:val="20"/>
                <w:szCs w:val="20"/>
              </w:rPr>
            </w:pPr>
            <w:r>
              <w:rPr>
                <w:rFonts w:ascii="Myriad Pro" w:hAnsi="Myriad Pro"/>
                <w:sz w:val="20"/>
                <w:szCs w:val="20"/>
              </w:rPr>
              <w:t>Terminowość złożenia wniosku</w:t>
            </w:r>
          </w:p>
        </w:tc>
        <w:tc>
          <w:tcPr>
            <w:tcW w:w="4819" w:type="dxa"/>
          </w:tcPr>
          <w:p w:rsidR="00521E40" w:rsidRPr="00C5523B" w:rsidRDefault="001E19C6">
            <w:pPr>
              <w:spacing w:before="40" w:after="40"/>
              <w:rPr>
                <w:rFonts w:ascii="Myriad Pro" w:hAnsi="Myriad Pro"/>
                <w:sz w:val="20"/>
                <w:szCs w:val="20"/>
              </w:rPr>
            </w:pPr>
            <w:r>
              <w:rPr>
                <w:rFonts w:ascii="Myriad Pro" w:hAnsi="Myriad Pro"/>
                <w:sz w:val="20"/>
                <w:szCs w:val="20"/>
              </w:rPr>
              <w:t xml:space="preserve">Wniosek złożono w terminie </w:t>
            </w:r>
            <w:r w:rsidR="009A2199" w:rsidRPr="009A2199">
              <w:rPr>
                <w:rFonts w:ascii="Myriad Pro" w:hAnsi="Myriad Pro"/>
                <w:sz w:val="20"/>
                <w:szCs w:val="20"/>
              </w:rPr>
              <w:t>określon</w:t>
            </w:r>
            <w:r>
              <w:rPr>
                <w:rFonts w:ascii="Myriad Pro" w:hAnsi="Myriad Pro"/>
                <w:sz w:val="20"/>
                <w:szCs w:val="20"/>
              </w:rPr>
              <w:t>ym</w:t>
            </w:r>
            <w:r w:rsidR="009A2199" w:rsidRPr="009A2199">
              <w:rPr>
                <w:rFonts w:ascii="Myriad Pro" w:hAnsi="Myriad Pro"/>
                <w:sz w:val="20"/>
                <w:szCs w:val="20"/>
              </w:rPr>
              <w:t xml:space="preserve"> w ogłoszeniu o naborze oraz </w:t>
            </w:r>
            <w:r>
              <w:rPr>
                <w:rFonts w:ascii="Myriad Pro" w:hAnsi="Myriad Pro"/>
                <w:sz w:val="20"/>
                <w:szCs w:val="20"/>
              </w:rPr>
              <w:t xml:space="preserve">wezwaniu do złożenia wniosku </w:t>
            </w:r>
            <w:r w:rsidR="004B4919">
              <w:rPr>
                <w:rFonts w:ascii="Myriad Pro" w:hAnsi="Myriad Pro"/>
                <w:sz w:val="20"/>
                <w:szCs w:val="20"/>
              </w:rPr>
              <w:br/>
            </w:r>
            <w:r>
              <w:rPr>
                <w:rFonts w:ascii="Myriad Pro" w:hAnsi="Myriad Pro"/>
                <w:sz w:val="20"/>
                <w:szCs w:val="20"/>
              </w:rPr>
              <w:t>o dofinansowanie w rozumieniu art. 48 ust. 1 ustawy</w:t>
            </w:r>
            <w:r w:rsidR="004B4919">
              <w:rPr>
                <w:rFonts w:ascii="Myriad Pro" w:hAnsi="Myriad Pro"/>
                <w:sz w:val="20"/>
                <w:szCs w:val="20"/>
              </w:rPr>
              <w:br/>
            </w:r>
            <w:r w:rsidR="00DA4A17">
              <w:rPr>
                <w:rFonts w:ascii="Myriad Pro" w:hAnsi="Myriad Pro"/>
                <w:sz w:val="20"/>
                <w:szCs w:val="20"/>
              </w:rPr>
              <w:t xml:space="preserve">z dnia 11 lipca 2014 roku, </w:t>
            </w:r>
            <w:r w:rsidR="00DA4A17" w:rsidRPr="00DA4A17">
              <w:rPr>
                <w:rFonts w:ascii="Myriad Pro" w:hAnsi="Myriad Pro"/>
                <w:sz w:val="20"/>
                <w:szCs w:val="20"/>
              </w:rPr>
              <w:t>o zasadach realizacji programów w zakresie polityki spójności finansowanych w perspektywie finansowej 2014-2020 (Dz. U. poz. 1146)</w:t>
            </w:r>
            <w:r w:rsidR="00DA4A17">
              <w:rPr>
                <w:rFonts w:ascii="Myriad Pro" w:hAnsi="Myriad Pro"/>
                <w:sz w:val="20"/>
                <w:szCs w:val="20"/>
              </w:rPr>
              <w:t>.</w:t>
            </w:r>
          </w:p>
        </w:tc>
        <w:tc>
          <w:tcPr>
            <w:tcW w:w="6032" w:type="dxa"/>
          </w:tcPr>
          <w:p w:rsidR="00521E40" w:rsidRDefault="00521E40" w:rsidP="00461C00">
            <w:pPr>
              <w:spacing w:before="40" w:after="40"/>
              <w:rPr>
                <w:rFonts w:ascii="Myriad Pro" w:hAnsi="Myriad Pro"/>
                <w:sz w:val="20"/>
                <w:szCs w:val="20"/>
              </w:rPr>
            </w:pPr>
            <w:r w:rsidRPr="00435879">
              <w:rPr>
                <w:rFonts w:ascii="Myriad Pro" w:hAnsi="Myriad Pro"/>
                <w:sz w:val="20"/>
                <w:szCs w:val="20"/>
              </w:rPr>
              <w:t>Spełnienie kryterium jest konieczn</w:t>
            </w:r>
            <w:r>
              <w:rPr>
                <w:rFonts w:ascii="Myriad Pro" w:hAnsi="Myriad Pro"/>
                <w:sz w:val="20"/>
                <w:szCs w:val="20"/>
              </w:rPr>
              <w:t>e do przyznania dofinansowania.</w:t>
            </w:r>
          </w:p>
          <w:p w:rsidR="00521E40" w:rsidRDefault="00521E40" w:rsidP="00461C0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9A2199" w:rsidRPr="003E26AB" w:rsidRDefault="009A2199" w:rsidP="00461C00">
            <w:pPr>
              <w:spacing w:before="40" w:after="40"/>
              <w:rPr>
                <w:rFonts w:ascii="Myriad Pro" w:hAnsi="Myriad Pro"/>
                <w:sz w:val="20"/>
                <w:szCs w:val="20"/>
              </w:rPr>
            </w:pPr>
            <w:r w:rsidRPr="00435879">
              <w:rPr>
                <w:rFonts w:ascii="Myriad Pro" w:hAnsi="Myriad Pro"/>
                <w:sz w:val="20"/>
                <w:szCs w:val="20"/>
              </w:rPr>
              <w:t>Ocena spełniania kryterium polega na przypisaniuwartości logicznych „tak”, „nie”.</w:t>
            </w:r>
          </w:p>
        </w:tc>
      </w:tr>
      <w:tr w:rsidR="00521E40" w:rsidRPr="003E26AB" w:rsidTr="002039BB">
        <w:tc>
          <w:tcPr>
            <w:tcW w:w="536" w:type="dxa"/>
          </w:tcPr>
          <w:p w:rsidR="00521E40" w:rsidRPr="00C5523B" w:rsidRDefault="00521E40" w:rsidP="00461C00">
            <w:pPr>
              <w:pStyle w:val="Akapitzlist"/>
              <w:numPr>
                <w:ilvl w:val="0"/>
                <w:numId w:val="30"/>
              </w:numPr>
              <w:spacing w:before="40" w:after="40"/>
              <w:ind w:left="0" w:firstLine="0"/>
              <w:rPr>
                <w:rFonts w:ascii="Myriad Pro" w:hAnsi="Myriad Pro"/>
                <w:sz w:val="20"/>
                <w:szCs w:val="20"/>
              </w:rPr>
            </w:pPr>
          </w:p>
        </w:tc>
        <w:tc>
          <w:tcPr>
            <w:tcW w:w="2833" w:type="dxa"/>
          </w:tcPr>
          <w:p w:rsidR="00521E40" w:rsidRPr="00C5523B" w:rsidRDefault="000A1B30" w:rsidP="000A1B30">
            <w:pPr>
              <w:spacing w:before="40" w:after="40"/>
              <w:rPr>
                <w:rFonts w:ascii="Myriad Pro" w:hAnsi="Myriad Pro"/>
                <w:sz w:val="20"/>
                <w:szCs w:val="20"/>
              </w:rPr>
            </w:pPr>
            <w:r>
              <w:rPr>
                <w:rFonts w:ascii="Myriad Pro" w:hAnsi="Myriad Pro"/>
                <w:sz w:val="20"/>
                <w:szCs w:val="20"/>
              </w:rPr>
              <w:t>K</w:t>
            </w:r>
            <w:r w:rsidR="00521E40" w:rsidRPr="00521E40">
              <w:rPr>
                <w:rFonts w:ascii="Myriad Pro" w:hAnsi="Myriad Pro"/>
                <w:sz w:val="20"/>
                <w:szCs w:val="20"/>
              </w:rPr>
              <w:t>ompletn</w:t>
            </w:r>
            <w:r>
              <w:rPr>
                <w:rFonts w:ascii="Myriad Pro" w:hAnsi="Myriad Pro"/>
                <w:sz w:val="20"/>
                <w:szCs w:val="20"/>
              </w:rPr>
              <w:t>ość wniosku.</w:t>
            </w:r>
          </w:p>
        </w:tc>
        <w:tc>
          <w:tcPr>
            <w:tcW w:w="4819" w:type="dxa"/>
          </w:tcPr>
          <w:p w:rsidR="00521E40" w:rsidRPr="00C5523B" w:rsidRDefault="00DA4A17" w:rsidP="00461C00">
            <w:pPr>
              <w:spacing w:before="40" w:after="40"/>
              <w:rPr>
                <w:rFonts w:ascii="Myriad Pro" w:hAnsi="Myriad Pro"/>
                <w:sz w:val="20"/>
                <w:szCs w:val="20"/>
              </w:rPr>
            </w:pPr>
            <w:r>
              <w:rPr>
                <w:rFonts w:ascii="Myriad Pro" w:hAnsi="Myriad Pro"/>
                <w:sz w:val="20"/>
                <w:szCs w:val="20"/>
              </w:rPr>
              <w:t xml:space="preserve">Wniosek przygotowano i złożono zgodnie z </w:t>
            </w:r>
            <w:r>
              <w:rPr>
                <w:rFonts w:ascii="Myriad Pro" w:hAnsi="Myriad Pro"/>
                <w:i/>
                <w:sz w:val="20"/>
                <w:szCs w:val="20"/>
              </w:rPr>
              <w:t xml:space="preserve">Instrukcją </w:t>
            </w:r>
            <w:r w:rsidR="001347A4">
              <w:rPr>
                <w:rFonts w:ascii="Myriad Pro" w:hAnsi="Myriad Pro"/>
                <w:i/>
                <w:sz w:val="20"/>
                <w:szCs w:val="20"/>
              </w:rPr>
              <w:t xml:space="preserve">wypełniania </w:t>
            </w:r>
            <w:r>
              <w:rPr>
                <w:rFonts w:ascii="Myriad Pro" w:hAnsi="Myriad Pro"/>
                <w:i/>
                <w:sz w:val="20"/>
                <w:szCs w:val="20"/>
              </w:rPr>
              <w:t>wniosku</w:t>
            </w:r>
            <w:r w:rsidR="0026555F" w:rsidRPr="002039BB">
              <w:rPr>
                <w:rFonts w:ascii="Myriad Pro" w:hAnsi="Myriad Pro"/>
                <w:i/>
                <w:sz w:val="20"/>
                <w:szCs w:val="20"/>
              </w:rPr>
              <w:t xml:space="preserve"> o dofinansowanie</w:t>
            </w:r>
            <w:r w:rsidR="001347A4">
              <w:rPr>
                <w:rFonts w:ascii="Myriad Pro" w:hAnsi="Myriad Pro"/>
                <w:sz w:val="20"/>
                <w:szCs w:val="20"/>
              </w:rPr>
              <w:t xml:space="preserve"> oraz </w:t>
            </w:r>
            <w:r w:rsidR="004B4919">
              <w:rPr>
                <w:rFonts w:ascii="Myriad Pro" w:hAnsi="Myriad Pro"/>
                <w:sz w:val="20"/>
                <w:szCs w:val="20"/>
              </w:rPr>
              <w:br/>
            </w:r>
            <w:r w:rsidR="00943067">
              <w:rPr>
                <w:rFonts w:ascii="Myriad Pro" w:hAnsi="Myriad Pro"/>
                <w:sz w:val="20"/>
                <w:szCs w:val="20"/>
              </w:rPr>
              <w:t xml:space="preserve">z </w:t>
            </w:r>
            <w:r w:rsidR="001347A4">
              <w:rPr>
                <w:rFonts w:ascii="Myriad Pro" w:hAnsi="Myriad Pro"/>
                <w:sz w:val="20"/>
                <w:szCs w:val="20"/>
              </w:rPr>
              <w:t>ogłoszeniem o naborze.</w:t>
            </w:r>
          </w:p>
        </w:tc>
        <w:tc>
          <w:tcPr>
            <w:tcW w:w="6032" w:type="dxa"/>
          </w:tcPr>
          <w:p w:rsidR="00521E40" w:rsidRDefault="00521E40" w:rsidP="00461C00">
            <w:pPr>
              <w:spacing w:before="40" w:after="40"/>
              <w:rPr>
                <w:rFonts w:ascii="Myriad Pro" w:hAnsi="Myriad Pro"/>
                <w:sz w:val="20"/>
                <w:szCs w:val="20"/>
              </w:rPr>
            </w:pPr>
            <w:r w:rsidRPr="00435879">
              <w:rPr>
                <w:rFonts w:ascii="Myriad Pro" w:hAnsi="Myriad Pro"/>
                <w:sz w:val="20"/>
                <w:szCs w:val="20"/>
              </w:rPr>
              <w:t>Spełnienie kryterium jest konieczn</w:t>
            </w:r>
            <w:r>
              <w:rPr>
                <w:rFonts w:ascii="Myriad Pro" w:hAnsi="Myriad Pro"/>
                <w:sz w:val="20"/>
                <w:szCs w:val="20"/>
              </w:rPr>
              <w:t>e do przyznania dofinansowania.</w:t>
            </w:r>
          </w:p>
          <w:p w:rsidR="00521E40" w:rsidRDefault="00521E40" w:rsidP="00461C0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9A2199" w:rsidRPr="003E26AB" w:rsidRDefault="009A2199" w:rsidP="00461C00">
            <w:pPr>
              <w:spacing w:before="40" w:after="40"/>
              <w:rPr>
                <w:rFonts w:ascii="Myriad Pro" w:hAnsi="Myriad Pro"/>
                <w:sz w:val="20"/>
                <w:szCs w:val="20"/>
              </w:rPr>
            </w:pPr>
            <w:r w:rsidRPr="00435879">
              <w:rPr>
                <w:rFonts w:ascii="Myriad Pro" w:hAnsi="Myriad Pro"/>
                <w:sz w:val="20"/>
                <w:szCs w:val="20"/>
              </w:rPr>
              <w:t>Ocena spełniania kryterium polega na przypisaniu wartości logicznych „tak”, „nie”.</w:t>
            </w:r>
          </w:p>
        </w:tc>
      </w:tr>
      <w:tr w:rsidR="00521E40" w:rsidRPr="003E26AB" w:rsidTr="002039BB">
        <w:tc>
          <w:tcPr>
            <w:tcW w:w="536" w:type="dxa"/>
          </w:tcPr>
          <w:p w:rsidR="00521E40" w:rsidRPr="00C5523B" w:rsidRDefault="00521E40" w:rsidP="00461C00">
            <w:pPr>
              <w:pStyle w:val="Akapitzlist"/>
              <w:numPr>
                <w:ilvl w:val="0"/>
                <w:numId w:val="30"/>
              </w:numPr>
              <w:spacing w:before="40" w:after="40"/>
              <w:ind w:left="0" w:firstLine="0"/>
              <w:rPr>
                <w:rFonts w:ascii="Myriad Pro" w:hAnsi="Myriad Pro"/>
                <w:sz w:val="20"/>
                <w:szCs w:val="20"/>
              </w:rPr>
            </w:pPr>
          </w:p>
        </w:tc>
        <w:tc>
          <w:tcPr>
            <w:tcW w:w="2833" w:type="dxa"/>
          </w:tcPr>
          <w:p w:rsidR="00521E40" w:rsidRPr="00C5523B" w:rsidRDefault="00AB5899" w:rsidP="00AB5899">
            <w:pPr>
              <w:spacing w:before="40" w:after="40"/>
              <w:rPr>
                <w:rFonts w:ascii="Myriad Pro" w:hAnsi="Myriad Pro"/>
                <w:sz w:val="20"/>
                <w:szCs w:val="20"/>
              </w:rPr>
            </w:pPr>
            <w:r>
              <w:rPr>
                <w:rFonts w:ascii="Myriad Pro" w:hAnsi="Myriad Pro"/>
                <w:sz w:val="20"/>
                <w:szCs w:val="20"/>
              </w:rPr>
              <w:t>O</w:t>
            </w:r>
            <w:r w:rsidR="00B2492A" w:rsidRPr="00B2492A">
              <w:rPr>
                <w:rFonts w:ascii="Myriad Pro" w:hAnsi="Myriad Pro"/>
                <w:sz w:val="20"/>
                <w:szCs w:val="20"/>
              </w:rPr>
              <w:t>kres realizacji projektu</w:t>
            </w:r>
            <w:r>
              <w:rPr>
                <w:rFonts w:ascii="Myriad Pro" w:hAnsi="Myriad Pro"/>
                <w:sz w:val="20"/>
                <w:szCs w:val="20"/>
              </w:rPr>
              <w:t>.</w:t>
            </w:r>
          </w:p>
        </w:tc>
        <w:tc>
          <w:tcPr>
            <w:tcW w:w="4819" w:type="dxa"/>
          </w:tcPr>
          <w:p w:rsidR="00521E40" w:rsidRPr="00C5523B" w:rsidRDefault="001347A4">
            <w:pPr>
              <w:spacing w:before="40" w:after="40"/>
              <w:rPr>
                <w:rFonts w:ascii="Myriad Pro" w:hAnsi="Myriad Pro"/>
                <w:sz w:val="20"/>
                <w:szCs w:val="20"/>
              </w:rPr>
            </w:pPr>
            <w:r>
              <w:rPr>
                <w:rFonts w:ascii="Myriad Pro" w:hAnsi="Myriad Pro"/>
                <w:sz w:val="20"/>
                <w:szCs w:val="20"/>
              </w:rPr>
              <w:t>O</w:t>
            </w:r>
            <w:r w:rsidRPr="001347A4">
              <w:rPr>
                <w:rFonts w:ascii="Myriad Pro" w:hAnsi="Myriad Pro"/>
                <w:sz w:val="20"/>
                <w:szCs w:val="20"/>
              </w:rPr>
              <w:t xml:space="preserve">kres realizacji projektu mieści się w przedziale między 1 stycznia </w:t>
            </w:r>
            <w:r>
              <w:rPr>
                <w:rFonts w:ascii="Myriad Pro" w:hAnsi="Myriad Pro"/>
                <w:sz w:val="20"/>
                <w:szCs w:val="20"/>
              </w:rPr>
              <w:t>2015</w:t>
            </w:r>
            <w:r w:rsidR="00F51ABC">
              <w:rPr>
                <w:rFonts w:ascii="Myriad Pro" w:hAnsi="Myriad Pro"/>
                <w:sz w:val="20"/>
                <w:szCs w:val="20"/>
              </w:rPr>
              <w:t xml:space="preserve"> roku</w:t>
            </w:r>
            <w:r w:rsidRPr="001347A4">
              <w:rPr>
                <w:rFonts w:ascii="Myriad Pro" w:hAnsi="Myriad Pro"/>
                <w:sz w:val="20"/>
                <w:szCs w:val="20"/>
              </w:rPr>
              <w:t xml:space="preserve"> a 31 </w:t>
            </w:r>
            <w:r w:rsidR="00A53F14">
              <w:rPr>
                <w:rFonts w:ascii="Myriad Pro" w:hAnsi="Myriad Pro"/>
                <w:sz w:val="20"/>
                <w:szCs w:val="20"/>
              </w:rPr>
              <w:t>marca</w:t>
            </w:r>
            <w:r w:rsidRPr="001347A4">
              <w:rPr>
                <w:rFonts w:ascii="Myriad Pro" w:hAnsi="Myriad Pro"/>
                <w:sz w:val="20"/>
                <w:szCs w:val="20"/>
              </w:rPr>
              <w:t xml:space="preserve"> 20</w:t>
            </w:r>
            <w:r w:rsidR="00A53F14">
              <w:rPr>
                <w:rFonts w:ascii="Myriad Pro" w:hAnsi="Myriad Pro"/>
                <w:sz w:val="20"/>
                <w:szCs w:val="20"/>
              </w:rPr>
              <w:t>16</w:t>
            </w:r>
            <w:r w:rsidR="00F51ABC">
              <w:rPr>
                <w:rFonts w:ascii="Myriad Pro" w:hAnsi="Myriad Pro"/>
                <w:sz w:val="20"/>
                <w:szCs w:val="20"/>
              </w:rPr>
              <w:t xml:space="preserve"> roku.</w:t>
            </w:r>
          </w:p>
        </w:tc>
        <w:tc>
          <w:tcPr>
            <w:tcW w:w="6032" w:type="dxa"/>
          </w:tcPr>
          <w:p w:rsidR="00521E40" w:rsidRDefault="00521E40" w:rsidP="00461C00">
            <w:pPr>
              <w:spacing w:before="40" w:after="40"/>
              <w:rPr>
                <w:rFonts w:ascii="Myriad Pro" w:hAnsi="Myriad Pro"/>
                <w:sz w:val="20"/>
                <w:szCs w:val="20"/>
              </w:rPr>
            </w:pPr>
            <w:r w:rsidRPr="00435879">
              <w:rPr>
                <w:rFonts w:ascii="Myriad Pro" w:hAnsi="Myriad Pro"/>
                <w:sz w:val="20"/>
                <w:szCs w:val="20"/>
              </w:rPr>
              <w:t>Spełnienie kryterium jest konieczn</w:t>
            </w:r>
            <w:r>
              <w:rPr>
                <w:rFonts w:ascii="Myriad Pro" w:hAnsi="Myriad Pro"/>
                <w:sz w:val="20"/>
                <w:szCs w:val="20"/>
              </w:rPr>
              <w:t>e do przyznania dofinansowania.</w:t>
            </w:r>
          </w:p>
          <w:p w:rsidR="00521E40" w:rsidRDefault="00521E40" w:rsidP="00461C0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9A2199" w:rsidRPr="003E26AB" w:rsidRDefault="009A2199" w:rsidP="00461C00">
            <w:pPr>
              <w:spacing w:before="40" w:after="40"/>
              <w:rPr>
                <w:rFonts w:ascii="Myriad Pro" w:hAnsi="Myriad Pro"/>
                <w:sz w:val="20"/>
                <w:szCs w:val="20"/>
              </w:rPr>
            </w:pPr>
            <w:r w:rsidRPr="00435879">
              <w:rPr>
                <w:rFonts w:ascii="Myriad Pro" w:hAnsi="Myriad Pro"/>
                <w:sz w:val="20"/>
                <w:szCs w:val="20"/>
              </w:rPr>
              <w:lastRenderedPageBreak/>
              <w:t>Ocena spełniania kryterium polega na przypisaniu wartości logicznych „tak”, „nie”</w:t>
            </w:r>
          </w:p>
        </w:tc>
      </w:tr>
      <w:tr w:rsidR="00C2619C" w:rsidRPr="003E26AB" w:rsidTr="002039BB">
        <w:tc>
          <w:tcPr>
            <w:tcW w:w="539" w:type="dxa"/>
            <w:vMerge w:val="restart"/>
          </w:tcPr>
          <w:p w:rsidR="006B635D" w:rsidRDefault="006B635D" w:rsidP="002039BB">
            <w:pPr>
              <w:pStyle w:val="Akapitzlist"/>
              <w:numPr>
                <w:ilvl w:val="0"/>
                <w:numId w:val="30"/>
              </w:numPr>
              <w:spacing w:before="40" w:after="40"/>
              <w:ind w:left="0" w:firstLine="0"/>
              <w:rPr>
                <w:rFonts w:ascii="Myriad Pro" w:hAnsi="Myriad Pro"/>
                <w:sz w:val="20"/>
                <w:szCs w:val="20"/>
              </w:rPr>
            </w:pPr>
          </w:p>
        </w:tc>
        <w:tc>
          <w:tcPr>
            <w:tcW w:w="2830" w:type="dxa"/>
            <w:vMerge w:val="restart"/>
          </w:tcPr>
          <w:p w:rsidR="00C2619C" w:rsidRPr="00C5523B" w:rsidRDefault="00C2619C">
            <w:pPr>
              <w:spacing w:before="40" w:after="40"/>
              <w:rPr>
                <w:rFonts w:ascii="Myriad Pro" w:hAnsi="Myriad Pro"/>
                <w:sz w:val="20"/>
                <w:szCs w:val="20"/>
              </w:rPr>
            </w:pPr>
            <w:r>
              <w:rPr>
                <w:rFonts w:ascii="Myriad Pro" w:hAnsi="Myriad Pro"/>
                <w:sz w:val="20"/>
                <w:szCs w:val="20"/>
              </w:rPr>
              <w:t>Poprawność grupy docelowej.</w:t>
            </w:r>
          </w:p>
        </w:tc>
        <w:tc>
          <w:tcPr>
            <w:tcW w:w="4819" w:type="dxa"/>
          </w:tcPr>
          <w:p w:rsidR="00C2619C" w:rsidRPr="00C5523B" w:rsidRDefault="00C2619C" w:rsidP="002A4008">
            <w:pPr>
              <w:spacing w:before="40" w:after="40"/>
              <w:rPr>
                <w:rFonts w:ascii="Myriad Pro" w:hAnsi="Myriad Pro"/>
                <w:sz w:val="20"/>
                <w:szCs w:val="20"/>
              </w:rPr>
            </w:pPr>
            <w:r w:rsidRPr="00C5523B">
              <w:rPr>
                <w:rFonts w:ascii="Myriad Pro" w:hAnsi="Myriad Pro"/>
                <w:sz w:val="20"/>
                <w:szCs w:val="20"/>
              </w:rPr>
              <w:t>Projekt skierowany jest do osób z</w:t>
            </w:r>
            <w:r w:rsidR="00177C0F">
              <w:rPr>
                <w:rFonts w:ascii="Myriad Pro" w:hAnsi="Myriad Pro"/>
                <w:sz w:val="20"/>
                <w:szCs w:val="20"/>
              </w:rPr>
              <w:t xml:space="preserve">niepełnosprawnościami </w:t>
            </w:r>
            <w:r w:rsidRPr="00C5523B">
              <w:rPr>
                <w:rFonts w:ascii="Myriad Pro" w:hAnsi="Myriad Pro"/>
                <w:sz w:val="20"/>
                <w:szCs w:val="20"/>
              </w:rPr>
              <w:t xml:space="preserve">–w proporcji co najmniej takiej samej, jak proporcja osób niepełnosprawnych </w:t>
            </w:r>
            <w:r w:rsidR="00177C0F">
              <w:rPr>
                <w:rFonts w:ascii="Myriad Pro" w:hAnsi="Myriad Pro"/>
                <w:sz w:val="20"/>
                <w:szCs w:val="20"/>
              </w:rPr>
              <w:br/>
            </w:r>
            <w:r w:rsidRPr="00C5523B">
              <w:rPr>
                <w:rFonts w:ascii="Myriad Pro" w:hAnsi="Myriad Pro"/>
                <w:sz w:val="20"/>
                <w:szCs w:val="20"/>
              </w:rPr>
              <w:t xml:space="preserve">w wieku powyżej 29 roku życia kwalifikujących się do objęcia wsparciem w ramach projektu (należących do </w:t>
            </w:r>
            <w:r w:rsidR="004B4919">
              <w:rPr>
                <w:rFonts w:ascii="Myriad Pro" w:hAnsi="Myriad Pro"/>
                <w:sz w:val="20"/>
                <w:szCs w:val="20"/>
              </w:rPr>
              <w:br/>
            </w:r>
            <w:r w:rsidRPr="00C5523B">
              <w:rPr>
                <w:rFonts w:ascii="Myriad Pro" w:hAnsi="Myriad Pro"/>
                <w:sz w:val="20"/>
                <w:szCs w:val="20"/>
              </w:rPr>
              <w:t xml:space="preserve">I lub II profilu pomocy) i zarejestrowanych </w:t>
            </w:r>
            <w:r>
              <w:rPr>
                <w:rFonts w:ascii="Myriad Pro" w:hAnsi="Myriad Pro"/>
                <w:sz w:val="20"/>
                <w:szCs w:val="20"/>
              </w:rPr>
              <w:br/>
            </w:r>
            <w:r w:rsidRPr="00C5523B">
              <w:rPr>
                <w:rFonts w:ascii="Myriad Pro" w:hAnsi="Myriad Pro"/>
                <w:sz w:val="20"/>
                <w:szCs w:val="20"/>
              </w:rPr>
              <w:t>w rejestrze danego PUP w stosunku do ogólnej liczby zarejestrowanych osób bezrobotnych w wieku powyżej 29 roku życia (wg stanu na 31.12.2014 r.).</w:t>
            </w:r>
          </w:p>
        </w:tc>
        <w:tc>
          <w:tcPr>
            <w:tcW w:w="6032" w:type="dxa"/>
          </w:tcPr>
          <w:p w:rsidR="00C2619C" w:rsidRDefault="00C2619C" w:rsidP="00B172D0">
            <w:pPr>
              <w:spacing w:before="40" w:after="40"/>
              <w:rPr>
                <w:rFonts w:ascii="Myriad Pro" w:hAnsi="Myriad Pro"/>
                <w:sz w:val="20"/>
                <w:szCs w:val="20"/>
              </w:rPr>
            </w:pPr>
            <w:r w:rsidRPr="00435879">
              <w:rPr>
                <w:rFonts w:ascii="Myriad Pro" w:hAnsi="Myriad Pro"/>
                <w:sz w:val="20"/>
                <w:szCs w:val="20"/>
              </w:rPr>
              <w:t>Spełnienie kryterium jest konieczn</w:t>
            </w:r>
            <w:r>
              <w:rPr>
                <w:rFonts w:ascii="Myriad Pro" w:hAnsi="Myriad Pro"/>
                <w:sz w:val="20"/>
                <w:szCs w:val="20"/>
              </w:rPr>
              <w:t>e do przyznania dofinansowania.</w:t>
            </w:r>
          </w:p>
          <w:p w:rsidR="00C2619C" w:rsidRDefault="00C2619C" w:rsidP="00B172D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C2619C" w:rsidRPr="003E26AB" w:rsidRDefault="00C2619C" w:rsidP="00B172D0">
            <w:pPr>
              <w:spacing w:before="40" w:after="40"/>
              <w:rPr>
                <w:rFonts w:ascii="Myriad Pro" w:hAnsi="Myriad Pro"/>
                <w:sz w:val="20"/>
                <w:szCs w:val="20"/>
              </w:rPr>
            </w:pPr>
            <w:r w:rsidRPr="00435879">
              <w:rPr>
                <w:rFonts w:ascii="Myriad Pro" w:hAnsi="Myriad Pro"/>
                <w:sz w:val="20"/>
                <w:szCs w:val="20"/>
              </w:rPr>
              <w:t>Ocena spełniania kryterium polega na przypisaniu wartości logicznych „tak”, „nie”.</w:t>
            </w:r>
          </w:p>
        </w:tc>
      </w:tr>
      <w:tr w:rsidR="00C2619C" w:rsidRPr="003E26AB" w:rsidTr="002039BB">
        <w:tc>
          <w:tcPr>
            <w:tcW w:w="539" w:type="dxa"/>
            <w:vMerge/>
          </w:tcPr>
          <w:p w:rsidR="00C2619C" w:rsidRPr="00C5523B" w:rsidRDefault="00C2619C" w:rsidP="00B2492A">
            <w:pPr>
              <w:pStyle w:val="Akapitzlist"/>
              <w:numPr>
                <w:ilvl w:val="0"/>
                <w:numId w:val="41"/>
              </w:numPr>
              <w:spacing w:before="40" w:after="40"/>
              <w:ind w:left="0" w:firstLine="0"/>
              <w:rPr>
                <w:rFonts w:ascii="Myriad Pro" w:hAnsi="Myriad Pro"/>
                <w:sz w:val="20"/>
                <w:szCs w:val="20"/>
              </w:rPr>
            </w:pPr>
          </w:p>
        </w:tc>
        <w:tc>
          <w:tcPr>
            <w:tcW w:w="2830" w:type="dxa"/>
            <w:vMerge/>
          </w:tcPr>
          <w:p w:rsidR="00C2619C" w:rsidRPr="00C5523B" w:rsidRDefault="00C2619C" w:rsidP="005A1B67">
            <w:pPr>
              <w:spacing w:before="40" w:after="40"/>
              <w:rPr>
                <w:rFonts w:ascii="Myriad Pro" w:hAnsi="Myriad Pro"/>
                <w:sz w:val="20"/>
                <w:szCs w:val="20"/>
              </w:rPr>
            </w:pPr>
          </w:p>
        </w:tc>
        <w:tc>
          <w:tcPr>
            <w:tcW w:w="4819" w:type="dxa"/>
          </w:tcPr>
          <w:p w:rsidR="00C2619C" w:rsidRPr="00C5523B" w:rsidRDefault="00C2619C">
            <w:pPr>
              <w:spacing w:before="40" w:after="40"/>
              <w:rPr>
                <w:rFonts w:ascii="Myriad Pro" w:hAnsi="Myriad Pro"/>
                <w:sz w:val="20"/>
                <w:szCs w:val="20"/>
              </w:rPr>
            </w:pPr>
            <w:r w:rsidRPr="00C5523B">
              <w:rPr>
                <w:rFonts w:ascii="Myriad Pro" w:hAnsi="Myriad Pro"/>
                <w:sz w:val="20"/>
                <w:szCs w:val="20"/>
              </w:rPr>
              <w:t xml:space="preserve">Projekt skierowany jest do osób </w:t>
            </w:r>
            <w:r>
              <w:rPr>
                <w:rFonts w:ascii="Myriad Pro" w:hAnsi="Myriad Pro"/>
                <w:sz w:val="20"/>
                <w:szCs w:val="20"/>
              </w:rPr>
              <w:t>nisko wykwalifikowanych</w:t>
            </w:r>
            <w:r w:rsidRPr="00C5523B">
              <w:rPr>
                <w:rFonts w:ascii="Myriad Pro" w:hAnsi="Myriad Pro"/>
                <w:sz w:val="20"/>
                <w:szCs w:val="20"/>
              </w:rPr>
              <w:t xml:space="preserve"> –w proporcji co najmniej takiej samej, jak proporcja osób</w:t>
            </w:r>
            <w:r>
              <w:rPr>
                <w:rFonts w:ascii="Myriad Pro" w:hAnsi="Myriad Pro"/>
                <w:sz w:val="20"/>
                <w:szCs w:val="20"/>
              </w:rPr>
              <w:t>nisko wykwalifikowanych</w:t>
            </w:r>
            <w:r w:rsidR="004B4919">
              <w:rPr>
                <w:rFonts w:ascii="Myriad Pro" w:hAnsi="Myriad Pro"/>
                <w:sz w:val="20"/>
                <w:szCs w:val="20"/>
              </w:rPr>
              <w:br/>
            </w:r>
            <w:r w:rsidRPr="00C5523B">
              <w:rPr>
                <w:rFonts w:ascii="Myriad Pro" w:hAnsi="Myriad Pro"/>
                <w:sz w:val="20"/>
                <w:szCs w:val="20"/>
              </w:rPr>
              <w:t xml:space="preserve">w wieku powyżej 29 roku życia kwalifikujących się do objęcia wsparciem w ramach projektu (należących do </w:t>
            </w:r>
            <w:r w:rsidR="004B4919">
              <w:rPr>
                <w:rFonts w:ascii="Myriad Pro" w:hAnsi="Myriad Pro"/>
                <w:sz w:val="20"/>
                <w:szCs w:val="20"/>
              </w:rPr>
              <w:br/>
            </w:r>
            <w:r w:rsidRPr="00C5523B">
              <w:rPr>
                <w:rFonts w:ascii="Myriad Pro" w:hAnsi="Myriad Pro"/>
                <w:sz w:val="20"/>
                <w:szCs w:val="20"/>
              </w:rPr>
              <w:t xml:space="preserve">I lub II profilu pomocy) i zarejestrowanych </w:t>
            </w:r>
            <w:r>
              <w:rPr>
                <w:rFonts w:ascii="Myriad Pro" w:hAnsi="Myriad Pro"/>
                <w:sz w:val="20"/>
                <w:szCs w:val="20"/>
              </w:rPr>
              <w:br/>
            </w:r>
            <w:r w:rsidRPr="00C5523B">
              <w:rPr>
                <w:rFonts w:ascii="Myriad Pro" w:hAnsi="Myriad Pro"/>
                <w:sz w:val="20"/>
                <w:szCs w:val="20"/>
              </w:rPr>
              <w:t>w rejestrze danego PUP w stosunku do ogólnej liczby zarejestrowanych osób bezrobotnych w wieku powyżej 29 roku życia (wg stanu na 31.12.2014 r.).</w:t>
            </w:r>
          </w:p>
        </w:tc>
        <w:tc>
          <w:tcPr>
            <w:tcW w:w="6032" w:type="dxa"/>
          </w:tcPr>
          <w:p w:rsidR="00C2619C" w:rsidRDefault="00C2619C" w:rsidP="00B172D0">
            <w:pPr>
              <w:spacing w:before="40" w:after="40"/>
              <w:rPr>
                <w:rFonts w:ascii="Myriad Pro" w:hAnsi="Myriad Pro"/>
                <w:sz w:val="20"/>
                <w:szCs w:val="20"/>
              </w:rPr>
            </w:pPr>
            <w:r w:rsidRPr="00435879">
              <w:rPr>
                <w:rFonts w:ascii="Myriad Pro" w:hAnsi="Myriad Pro"/>
                <w:sz w:val="20"/>
                <w:szCs w:val="20"/>
              </w:rPr>
              <w:t>Spełnienie kryterium jest konieczn</w:t>
            </w:r>
            <w:r>
              <w:rPr>
                <w:rFonts w:ascii="Myriad Pro" w:hAnsi="Myriad Pro"/>
                <w:sz w:val="20"/>
                <w:szCs w:val="20"/>
              </w:rPr>
              <w:t>e do przyznania dofinansowania.</w:t>
            </w:r>
          </w:p>
          <w:p w:rsidR="00C2619C" w:rsidRDefault="00C2619C" w:rsidP="00B172D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C2619C" w:rsidRPr="003E26AB" w:rsidRDefault="00C2619C" w:rsidP="00B172D0">
            <w:pPr>
              <w:spacing w:before="40" w:after="40"/>
              <w:rPr>
                <w:rFonts w:ascii="Myriad Pro" w:hAnsi="Myriad Pro"/>
                <w:sz w:val="20"/>
                <w:szCs w:val="20"/>
              </w:rPr>
            </w:pPr>
            <w:r w:rsidRPr="00435879">
              <w:rPr>
                <w:rFonts w:ascii="Myriad Pro" w:hAnsi="Myriad Pro"/>
                <w:sz w:val="20"/>
                <w:szCs w:val="20"/>
              </w:rPr>
              <w:t>Ocena spełniania kryterium polega na przypisaniu wartości logicznych „tak”, „nie”.</w:t>
            </w:r>
          </w:p>
        </w:tc>
      </w:tr>
      <w:tr w:rsidR="00C2619C" w:rsidRPr="003E26AB" w:rsidTr="002039BB">
        <w:tc>
          <w:tcPr>
            <w:tcW w:w="539" w:type="dxa"/>
            <w:vMerge/>
          </w:tcPr>
          <w:p w:rsidR="00C2619C" w:rsidRPr="00C5523B" w:rsidRDefault="00C2619C" w:rsidP="00B2492A">
            <w:pPr>
              <w:pStyle w:val="Akapitzlist"/>
              <w:numPr>
                <w:ilvl w:val="0"/>
                <w:numId w:val="41"/>
              </w:numPr>
              <w:spacing w:before="40" w:after="40"/>
              <w:ind w:left="0" w:firstLine="0"/>
              <w:rPr>
                <w:rFonts w:ascii="Myriad Pro" w:hAnsi="Myriad Pro"/>
                <w:sz w:val="20"/>
                <w:szCs w:val="20"/>
              </w:rPr>
            </w:pPr>
          </w:p>
        </w:tc>
        <w:tc>
          <w:tcPr>
            <w:tcW w:w="2830" w:type="dxa"/>
            <w:vMerge/>
          </w:tcPr>
          <w:p w:rsidR="00C2619C" w:rsidRPr="00C5523B" w:rsidRDefault="00C2619C" w:rsidP="005A1B67">
            <w:pPr>
              <w:spacing w:before="40" w:after="40"/>
              <w:rPr>
                <w:rFonts w:ascii="Myriad Pro" w:hAnsi="Myriad Pro"/>
                <w:sz w:val="20"/>
                <w:szCs w:val="20"/>
              </w:rPr>
            </w:pPr>
          </w:p>
        </w:tc>
        <w:tc>
          <w:tcPr>
            <w:tcW w:w="4819" w:type="dxa"/>
          </w:tcPr>
          <w:p w:rsidR="00C2619C" w:rsidRPr="00C5523B" w:rsidRDefault="00C2619C" w:rsidP="002A4008">
            <w:pPr>
              <w:spacing w:before="40" w:after="40"/>
              <w:rPr>
                <w:rFonts w:ascii="Myriad Pro" w:hAnsi="Myriad Pro"/>
                <w:sz w:val="20"/>
                <w:szCs w:val="20"/>
              </w:rPr>
            </w:pPr>
            <w:r w:rsidRPr="00C5523B">
              <w:rPr>
                <w:rFonts w:ascii="Myriad Pro" w:hAnsi="Myriad Pro"/>
                <w:sz w:val="20"/>
                <w:szCs w:val="20"/>
              </w:rPr>
              <w:t xml:space="preserve">Projekt skierowany jest do osób </w:t>
            </w:r>
            <w:r>
              <w:rPr>
                <w:rFonts w:ascii="Myriad Pro" w:hAnsi="Myriad Pro"/>
                <w:sz w:val="20"/>
                <w:szCs w:val="20"/>
              </w:rPr>
              <w:t>w wieku powyżej 50 roku życia</w:t>
            </w:r>
            <w:r w:rsidRPr="00C5523B">
              <w:rPr>
                <w:rFonts w:ascii="Myriad Pro" w:hAnsi="Myriad Pro"/>
                <w:sz w:val="20"/>
                <w:szCs w:val="20"/>
              </w:rPr>
              <w:t xml:space="preserve"> –w proporcji co najmniej takiej samej, jak proporcja osób</w:t>
            </w:r>
            <w:r>
              <w:rPr>
                <w:rFonts w:ascii="Myriad Pro" w:hAnsi="Myriad Pro"/>
                <w:sz w:val="20"/>
                <w:szCs w:val="20"/>
              </w:rPr>
              <w:t xml:space="preserve"> w wieku powyżej 50 roku życia</w:t>
            </w:r>
            <w:r w:rsidRPr="00C5523B">
              <w:rPr>
                <w:rFonts w:ascii="Myriad Pro" w:hAnsi="Myriad Pro"/>
                <w:sz w:val="20"/>
                <w:szCs w:val="20"/>
              </w:rPr>
              <w:t xml:space="preserve"> kwalifikujących się do objęcia wsparciemw ramach projektu (należących do I lub II profilu pomocy)</w:t>
            </w:r>
            <w:r w:rsidR="004B4919">
              <w:rPr>
                <w:rFonts w:ascii="Myriad Pro" w:hAnsi="Myriad Pro"/>
                <w:sz w:val="20"/>
                <w:szCs w:val="20"/>
              </w:rPr>
              <w:br/>
            </w:r>
            <w:r w:rsidRPr="00C5523B">
              <w:rPr>
                <w:rFonts w:ascii="Myriad Pro" w:hAnsi="Myriad Pro"/>
                <w:sz w:val="20"/>
                <w:szCs w:val="20"/>
              </w:rPr>
              <w:t>i zarejestrowanych w rejestrze danego PUP w stosunku do ogólnej liczby zarejestrowanych osób bezrobotnych w wieku powyżej 29 roku życia (wg stanu na 31.12.2014 r.).</w:t>
            </w:r>
          </w:p>
        </w:tc>
        <w:tc>
          <w:tcPr>
            <w:tcW w:w="6032" w:type="dxa"/>
          </w:tcPr>
          <w:p w:rsidR="00C2619C" w:rsidRDefault="00C2619C" w:rsidP="00B172D0">
            <w:pPr>
              <w:spacing w:before="40" w:after="40"/>
              <w:rPr>
                <w:rFonts w:ascii="Myriad Pro" w:hAnsi="Myriad Pro"/>
                <w:sz w:val="20"/>
                <w:szCs w:val="20"/>
              </w:rPr>
            </w:pPr>
            <w:r w:rsidRPr="00435879">
              <w:rPr>
                <w:rFonts w:ascii="Myriad Pro" w:hAnsi="Myriad Pro"/>
                <w:sz w:val="20"/>
                <w:szCs w:val="20"/>
              </w:rPr>
              <w:t>Spełnienie kryterium jest konieczn</w:t>
            </w:r>
            <w:r>
              <w:rPr>
                <w:rFonts w:ascii="Myriad Pro" w:hAnsi="Myriad Pro"/>
                <w:sz w:val="20"/>
                <w:szCs w:val="20"/>
              </w:rPr>
              <w:t>e do przyznania dofinansowania.</w:t>
            </w:r>
          </w:p>
          <w:p w:rsidR="00C2619C" w:rsidRDefault="00C2619C" w:rsidP="00B172D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C2619C" w:rsidRPr="003E26AB" w:rsidRDefault="00C2619C" w:rsidP="00B172D0">
            <w:pPr>
              <w:spacing w:before="40" w:after="40"/>
              <w:rPr>
                <w:rFonts w:ascii="Myriad Pro" w:hAnsi="Myriad Pro"/>
                <w:sz w:val="20"/>
                <w:szCs w:val="20"/>
              </w:rPr>
            </w:pPr>
            <w:r w:rsidRPr="00435879">
              <w:rPr>
                <w:rFonts w:ascii="Myriad Pro" w:hAnsi="Myriad Pro"/>
                <w:sz w:val="20"/>
                <w:szCs w:val="20"/>
              </w:rPr>
              <w:t>Ocena spełniania kryterium polega na przypisaniu wartości logicznych „tak”, „nie”.</w:t>
            </w:r>
          </w:p>
        </w:tc>
      </w:tr>
      <w:tr w:rsidR="00C2619C" w:rsidRPr="003E26AB" w:rsidTr="002039BB">
        <w:tc>
          <w:tcPr>
            <w:tcW w:w="539" w:type="dxa"/>
            <w:vMerge/>
          </w:tcPr>
          <w:p w:rsidR="00C2619C" w:rsidRPr="00C5523B" w:rsidRDefault="00C2619C" w:rsidP="00B2492A">
            <w:pPr>
              <w:pStyle w:val="Akapitzlist"/>
              <w:numPr>
                <w:ilvl w:val="0"/>
                <w:numId w:val="41"/>
              </w:numPr>
              <w:spacing w:before="40" w:after="40"/>
              <w:ind w:left="0" w:firstLine="0"/>
              <w:rPr>
                <w:rFonts w:ascii="Myriad Pro" w:hAnsi="Myriad Pro"/>
                <w:sz w:val="20"/>
                <w:szCs w:val="20"/>
              </w:rPr>
            </w:pPr>
          </w:p>
        </w:tc>
        <w:tc>
          <w:tcPr>
            <w:tcW w:w="2830" w:type="dxa"/>
            <w:vMerge/>
          </w:tcPr>
          <w:p w:rsidR="00C2619C" w:rsidRPr="00C5523B" w:rsidRDefault="00C2619C" w:rsidP="005A1B67">
            <w:pPr>
              <w:spacing w:before="40" w:after="40"/>
              <w:rPr>
                <w:rFonts w:ascii="Myriad Pro" w:hAnsi="Myriad Pro"/>
                <w:sz w:val="20"/>
                <w:szCs w:val="20"/>
              </w:rPr>
            </w:pPr>
          </w:p>
        </w:tc>
        <w:tc>
          <w:tcPr>
            <w:tcW w:w="4819" w:type="dxa"/>
          </w:tcPr>
          <w:p w:rsidR="00C2619C" w:rsidRPr="00C5523B" w:rsidRDefault="00C2619C" w:rsidP="002A4008">
            <w:pPr>
              <w:spacing w:before="40" w:after="40"/>
              <w:rPr>
                <w:rFonts w:ascii="Myriad Pro" w:hAnsi="Myriad Pro"/>
                <w:sz w:val="20"/>
                <w:szCs w:val="20"/>
              </w:rPr>
            </w:pPr>
            <w:r w:rsidRPr="00C5523B">
              <w:rPr>
                <w:rFonts w:ascii="Myriad Pro" w:hAnsi="Myriad Pro"/>
                <w:sz w:val="20"/>
                <w:szCs w:val="20"/>
              </w:rPr>
              <w:t xml:space="preserve">Projekt skierowany jest do </w:t>
            </w:r>
            <w:r>
              <w:rPr>
                <w:rFonts w:ascii="Myriad Pro" w:hAnsi="Myriad Pro"/>
                <w:sz w:val="20"/>
                <w:szCs w:val="20"/>
              </w:rPr>
              <w:t xml:space="preserve">osób długotrwale </w:t>
            </w:r>
            <w:r>
              <w:rPr>
                <w:rFonts w:ascii="Myriad Pro" w:hAnsi="Myriad Pro"/>
                <w:sz w:val="20"/>
                <w:szCs w:val="20"/>
              </w:rPr>
              <w:lastRenderedPageBreak/>
              <w:t xml:space="preserve">bezrobotnych </w:t>
            </w:r>
            <w:r w:rsidRPr="00C5523B">
              <w:rPr>
                <w:rFonts w:ascii="Myriad Pro" w:hAnsi="Myriad Pro"/>
                <w:sz w:val="20"/>
                <w:szCs w:val="20"/>
              </w:rPr>
              <w:t xml:space="preserve">–w proporcji co najmniej takiej samej, jak proporcja </w:t>
            </w:r>
            <w:r>
              <w:rPr>
                <w:rFonts w:ascii="Myriad Pro" w:hAnsi="Myriad Pro"/>
                <w:sz w:val="20"/>
                <w:szCs w:val="20"/>
              </w:rPr>
              <w:t>osób długotrwale bezrobotnych</w:t>
            </w:r>
            <w:r w:rsidRPr="00C5523B">
              <w:rPr>
                <w:rFonts w:ascii="Myriad Pro" w:hAnsi="Myriad Pro"/>
                <w:sz w:val="20"/>
                <w:szCs w:val="20"/>
              </w:rPr>
              <w:t xml:space="preserve"> kwalifikujących się do objęcia wsparciem w ramach projektu (należących do I lub II profilu pomocy) </w:t>
            </w:r>
            <w:r w:rsidR="004B4919">
              <w:rPr>
                <w:rFonts w:ascii="Myriad Pro" w:hAnsi="Myriad Pro"/>
                <w:sz w:val="20"/>
                <w:szCs w:val="20"/>
              </w:rPr>
              <w:br/>
            </w:r>
            <w:r w:rsidRPr="00C5523B">
              <w:rPr>
                <w:rFonts w:ascii="Myriad Pro" w:hAnsi="Myriad Pro"/>
                <w:sz w:val="20"/>
                <w:szCs w:val="20"/>
              </w:rPr>
              <w:t xml:space="preserve">i zarejestrowanych w rejestrze danego PUP </w:t>
            </w:r>
            <w:r>
              <w:rPr>
                <w:rFonts w:ascii="Myriad Pro" w:hAnsi="Myriad Pro"/>
                <w:sz w:val="20"/>
                <w:szCs w:val="20"/>
              </w:rPr>
              <w:br/>
            </w:r>
            <w:r w:rsidRPr="00C5523B">
              <w:rPr>
                <w:rFonts w:ascii="Myriad Pro" w:hAnsi="Myriad Pro"/>
                <w:sz w:val="20"/>
                <w:szCs w:val="20"/>
              </w:rPr>
              <w:t>w stosunku do ogólnej liczby zarejestrowanych osób bezrobotnych w wieku powyżej 29 roku życia (wg stanu na 31.12.2014 r.).</w:t>
            </w:r>
          </w:p>
        </w:tc>
        <w:tc>
          <w:tcPr>
            <w:tcW w:w="6032" w:type="dxa"/>
          </w:tcPr>
          <w:p w:rsidR="00C2619C" w:rsidRDefault="00C2619C" w:rsidP="00B172D0">
            <w:pPr>
              <w:spacing w:before="40" w:after="40"/>
              <w:rPr>
                <w:rFonts w:ascii="Myriad Pro" w:hAnsi="Myriad Pro"/>
                <w:sz w:val="20"/>
                <w:szCs w:val="20"/>
              </w:rPr>
            </w:pPr>
            <w:r w:rsidRPr="00435879">
              <w:rPr>
                <w:rFonts w:ascii="Myriad Pro" w:hAnsi="Myriad Pro"/>
                <w:sz w:val="20"/>
                <w:szCs w:val="20"/>
              </w:rPr>
              <w:lastRenderedPageBreak/>
              <w:t>Spełnienie kryterium jest konieczn</w:t>
            </w:r>
            <w:r>
              <w:rPr>
                <w:rFonts w:ascii="Myriad Pro" w:hAnsi="Myriad Pro"/>
                <w:sz w:val="20"/>
                <w:szCs w:val="20"/>
              </w:rPr>
              <w:t xml:space="preserve">e do przyznania </w:t>
            </w:r>
            <w:r>
              <w:rPr>
                <w:rFonts w:ascii="Myriad Pro" w:hAnsi="Myriad Pro"/>
                <w:sz w:val="20"/>
                <w:szCs w:val="20"/>
              </w:rPr>
              <w:lastRenderedPageBreak/>
              <w:t>dofinansowania.</w:t>
            </w:r>
          </w:p>
          <w:p w:rsidR="00C2619C" w:rsidRDefault="00C2619C" w:rsidP="00B172D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C2619C" w:rsidRPr="003E26AB" w:rsidRDefault="00C2619C" w:rsidP="00B172D0">
            <w:pPr>
              <w:spacing w:before="40" w:after="40"/>
              <w:rPr>
                <w:rFonts w:ascii="Myriad Pro" w:hAnsi="Myriad Pro"/>
                <w:sz w:val="20"/>
                <w:szCs w:val="20"/>
              </w:rPr>
            </w:pPr>
            <w:r w:rsidRPr="00435879">
              <w:rPr>
                <w:rFonts w:ascii="Myriad Pro" w:hAnsi="Myriad Pro"/>
                <w:sz w:val="20"/>
                <w:szCs w:val="20"/>
              </w:rPr>
              <w:t>Ocena spełniania kryterium polega na przypisaniu wartości logicznych „tak”, „nie”.</w:t>
            </w:r>
          </w:p>
        </w:tc>
      </w:tr>
      <w:tr w:rsidR="00F51ABC" w:rsidRPr="003E26AB" w:rsidTr="002039BB">
        <w:tc>
          <w:tcPr>
            <w:tcW w:w="539" w:type="dxa"/>
          </w:tcPr>
          <w:p w:rsidR="006B635D" w:rsidRDefault="006B635D" w:rsidP="002039BB">
            <w:pPr>
              <w:pStyle w:val="Akapitzlist"/>
              <w:numPr>
                <w:ilvl w:val="0"/>
                <w:numId w:val="30"/>
              </w:numPr>
              <w:spacing w:before="40" w:after="40"/>
              <w:ind w:left="0" w:firstLine="0"/>
              <w:rPr>
                <w:rFonts w:ascii="Myriad Pro" w:hAnsi="Myriad Pro"/>
                <w:sz w:val="20"/>
                <w:szCs w:val="20"/>
              </w:rPr>
            </w:pPr>
          </w:p>
        </w:tc>
        <w:tc>
          <w:tcPr>
            <w:tcW w:w="2830" w:type="dxa"/>
            <w:shd w:val="clear" w:color="auto" w:fill="auto"/>
          </w:tcPr>
          <w:p w:rsidR="006B635D" w:rsidRDefault="00F811DC" w:rsidP="002039BB">
            <w:pPr>
              <w:spacing w:before="40" w:after="40"/>
              <w:rPr>
                <w:rFonts w:ascii="Myriad Pro" w:hAnsi="Myriad Pro"/>
                <w:sz w:val="20"/>
                <w:szCs w:val="20"/>
              </w:rPr>
            </w:pPr>
            <w:r>
              <w:rPr>
                <w:rFonts w:ascii="Myriad Pro" w:hAnsi="Myriad Pro"/>
                <w:sz w:val="20"/>
                <w:szCs w:val="20"/>
              </w:rPr>
              <w:t>E</w:t>
            </w:r>
            <w:r w:rsidR="00F838D6">
              <w:rPr>
                <w:rFonts w:ascii="Myriad Pro" w:hAnsi="Myriad Pro"/>
                <w:sz w:val="20"/>
                <w:szCs w:val="20"/>
              </w:rPr>
              <w:t>fektywność</w:t>
            </w:r>
            <w:r w:rsidR="007A6733">
              <w:rPr>
                <w:rFonts w:ascii="Myriad Pro" w:hAnsi="Myriad Pro"/>
                <w:sz w:val="20"/>
                <w:szCs w:val="20"/>
              </w:rPr>
              <w:t>zatrudnieniow</w:t>
            </w:r>
            <w:r>
              <w:rPr>
                <w:rFonts w:ascii="Myriad Pro" w:hAnsi="Myriad Pro"/>
                <w:sz w:val="20"/>
                <w:szCs w:val="20"/>
              </w:rPr>
              <w:t>a</w:t>
            </w:r>
            <w:r w:rsidR="00C2619C">
              <w:rPr>
                <w:rFonts w:ascii="Myriad Pro" w:hAnsi="Myriad Pro"/>
                <w:sz w:val="20"/>
                <w:szCs w:val="20"/>
              </w:rPr>
              <w:t>.</w:t>
            </w:r>
          </w:p>
        </w:tc>
        <w:tc>
          <w:tcPr>
            <w:tcW w:w="4819" w:type="dxa"/>
          </w:tcPr>
          <w:p w:rsidR="006B635D" w:rsidRDefault="00C2619C" w:rsidP="002039BB">
            <w:pPr>
              <w:spacing w:before="40" w:after="40"/>
              <w:rPr>
                <w:rFonts w:ascii="Myriad Pro" w:hAnsi="Myriad Pro"/>
                <w:sz w:val="20"/>
                <w:szCs w:val="20"/>
              </w:rPr>
            </w:pPr>
            <w:r w:rsidRPr="000E6A27">
              <w:rPr>
                <w:rFonts w:ascii="Myriad Pro" w:hAnsi="Myriad Pro"/>
                <w:sz w:val="20"/>
                <w:szCs w:val="20"/>
              </w:rPr>
              <w:t>Projekt zakładawskaźnik efektywności zatrudnieniowej</w:t>
            </w:r>
            <w:r w:rsidR="00187B06">
              <w:rPr>
                <w:rFonts w:ascii="Myriad Pro" w:hAnsi="Myriad Pro"/>
                <w:sz w:val="20"/>
                <w:szCs w:val="20"/>
              </w:rPr>
              <w:t>:</w:t>
            </w:r>
          </w:p>
          <w:p w:rsidR="00C2619C" w:rsidRPr="000E6A27" w:rsidRDefault="00C2619C" w:rsidP="00187B06">
            <w:pPr>
              <w:numPr>
                <w:ilvl w:val="0"/>
                <w:numId w:val="32"/>
              </w:numPr>
              <w:spacing w:before="40" w:after="40"/>
              <w:ind w:left="357" w:hanging="357"/>
              <w:rPr>
                <w:rFonts w:ascii="Myriad Pro" w:hAnsi="Myriad Pro"/>
                <w:sz w:val="20"/>
                <w:szCs w:val="20"/>
              </w:rPr>
            </w:pPr>
            <w:r w:rsidRPr="000E6A27">
              <w:rPr>
                <w:rFonts w:ascii="Myriad Pro" w:hAnsi="Myriad Pro"/>
                <w:sz w:val="20"/>
                <w:szCs w:val="20"/>
              </w:rPr>
              <w:t xml:space="preserve">dla uczestników nie kwalifikujących się do żadnej </w:t>
            </w:r>
            <w:r w:rsidR="00177C0F">
              <w:rPr>
                <w:rFonts w:ascii="Myriad Pro" w:hAnsi="Myriad Pro"/>
                <w:sz w:val="20"/>
                <w:szCs w:val="20"/>
              </w:rPr>
              <w:br/>
            </w:r>
            <w:r w:rsidRPr="000E6A27">
              <w:rPr>
                <w:rFonts w:ascii="Myriad Pro" w:hAnsi="Myriad Pro"/>
                <w:sz w:val="20"/>
                <w:szCs w:val="20"/>
              </w:rPr>
              <w:t>z poniżej wymienionych grup docelowych – na poziomie co najmniej 45%;</w:t>
            </w:r>
          </w:p>
          <w:p w:rsidR="00C2619C" w:rsidRPr="000E6A27" w:rsidRDefault="00C2619C" w:rsidP="00C2619C">
            <w:pPr>
              <w:numPr>
                <w:ilvl w:val="0"/>
                <w:numId w:val="32"/>
              </w:numPr>
              <w:spacing w:before="40" w:after="40"/>
              <w:ind w:left="357" w:hanging="357"/>
              <w:rPr>
                <w:rFonts w:ascii="Myriad Pro" w:hAnsi="Myriad Pro"/>
                <w:sz w:val="20"/>
                <w:szCs w:val="20"/>
              </w:rPr>
            </w:pPr>
            <w:r w:rsidRPr="000E6A27">
              <w:rPr>
                <w:rFonts w:ascii="Myriad Pro" w:hAnsi="Myriad Pro"/>
                <w:sz w:val="20"/>
                <w:szCs w:val="20"/>
              </w:rPr>
              <w:t>dla osób długotrwale bezrobotnych – na poziomie co najmniej 40%;</w:t>
            </w:r>
          </w:p>
          <w:p w:rsidR="006B635D" w:rsidRDefault="00C2619C" w:rsidP="002039BB">
            <w:pPr>
              <w:numPr>
                <w:ilvl w:val="0"/>
                <w:numId w:val="32"/>
              </w:numPr>
              <w:spacing w:before="40" w:after="40"/>
              <w:ind w:left="357" w:hanging="357"/>
              <w:rPr>
                <w:rFonts w:ascii="Myriad Pro" w:hAnsi="Myriad Pro"/>
                <w:sz w:val="20"/>
                <w:szCs w:val="20"/>
              </w:rPr>
            </w:pPr>
            <w:r w:rsidRPr="000E6A27">
              <w:rPr>
                <w:rFonts w:ascii="Myriad Pro" w:hAnsi="Myriad Pro"/>
                <w:sz w:val="20"/>
                <w:szCs w:val="20"/>
              </w:rPr>
              <w:t>dla osób z niepełnosprawnościami – na poziomie co najmniej 20%;</w:t>
            </w:r>
          </w:p>
          <w:p w:rsidR="006B635D" w:rsidRDefault="00C2619C" w:rsidP="002039BB">
            <w:pPr>
              <w:numPr>
                <w:ilvl w:val="0"/>
                <w:numId w:val="32"/>
              </w:numPr>
              <w:spacing w:before="40" w:after="40"/>
              <w:ind w:left="357" w:hanging="357"/>
              <w:rPr>
                <w:rFonts w:ascii="Myriad Pro" w:hAnsi="Myriad Pro"/>
                <w:sz w:val="20"/>
                <w:szCs w:val="20"/>
              </w:rPr>
            </w:pPr>
            <w:r w:rsidRPr="000E6A27">
              <w:rPr>
                <w:rFonts w:ascii="Myriad Pro" w:hAnsi="Myriad Pro"/>
                <w:sz w:val="20"/>
                <w:szCs w:val="20"/>
              </w:rPr>
              <w:t>dla osób w wieku 50 lat i więcej – na poziomie co najmniej 35%.</w:t>
            </w:r>
          </w:p>
        </w:tc>
        <w:tc>
          <w:tcPr>
            <w:tcW w:w="6032" w:type="dxa"/>
          </w:tcPr>
          <w:p w:rsidR="00F51ABC" w:rsidRDefault="00F51ABC" w:rsidP="00B172D0">
            <w:pPr>
              <w:spacing w:before="40" w:after="40"/>
              <w:rPr>
                <w:rFonts w:ascii="Myriad Pro" w:hAnsi="Myriad Pro"/>
                <w:sz w:val="20"/>
                <w:szCs w:val="20"/>
              </w:rPr>
            </w:pPr>
            <w:r w:rsidRPr="00435879">
              <w:rPr>
                <w:rFonts w:ascii="Myriad Pro" w:hAnsi="Myriad Pro"/>
                <w:sz w:val="20"/>
                <w:szCs w:val="20"/>
              </w:rPr>
              <w:t>Spełnienie kryterium jest konieczn</w:t>
            </w:r>
            <w:r>
              <w:rPr>
                <w:rFonts w:ascii="Myriad Pro" w:hAnsi="Myriad Pro"/>
                <w:sz w:val="20"/>
                <w:szCs w:val="20"/>
              </w:rPr>
              <w:t>e do przyznania dofinansowania.</w:t>
            </w:r>
          </w:p>
          <w:p w:rsidR="00F51ABC" w:rsidRDefault="00F51ABC" w:rsidP="00B172D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C2619C" w:rsidRPr="003E26AB" w:rsidRDefault="00C2619C" w:rsidP="00B172D0">
            <w:pPr>
              <w:spacing w:before="40" w:after="40"/>
              <w:rPr>
                <w:rFonts w:ascii="Myriad Pro" w:hAnsi="Myriad Pro"/>
                <w:sz w:val="20"/>
                <w:szCs w:val="20"/>
              </w:rPr>
            </w:pPr>
            <w:r w:rsidRPr="00435879">
              <w:rPr>
                <w:rFonts w:ascii="Myriad Pro" w:hAnsi="Myriad Pro"/>
                <w:sz w:val="20"/>
                <w:szCs w:val="20"/>
              </w:rPr>
              <w:t>Ocena spełniania kryterium polega na przypisaniu wartości logicznych „tak”, „nie”.</w:t>
            </w:r>
          </w:p>
        </w:tc>
      </w:tr>
      <w:tr w:rsidR="00F51ABC" w:rsidRPr="003E26AB" w:rsidTr="002039BB">
        <w:tc>
          <w:tcPr>
            <w:tcW w:w="539" w:type="dxa"/>
          </w:tcPr>
          <w:p w:rsidR="006B635D" w:rsidRDefault="006B635D" w:rsidP="002039BB">
            <w:pPr>
              <w:pStyle w:val="Akapitzlist"/>
              <w:numPr>
                <w:ilvl w:val="0"/>
                <w:numId w:val="30"/>
              </w:numPr>
              <w:spacing w:before="40" w:after="40"/>
              <w:ind w:left="0" w:firstLine="0"/>
              <w:rPr>
                <w:rFonts w:ascii="Myriad Pro" w:hAnsi="Myriad Pro"/>
                <w:sz w:val="20"/>
                <w:szCs w:val="20"/>
              </w:rPr>
            </w:pPr>
          </w:p>
        </w:tc>
        <w:tc>
          <w:tcPr>
            <w:tcW w:w="2830" w:type="dxa"/>
          </w:tcPr>
          <w:p w:rsidR="006B635D" w:rsidRDefault="001315BC" w:rsidP="002039BB">
            <w:pPr>
              <w:spacing w:before="40" w:after="40"/>
              <w:rPr>
                <w:rFonts w:ascii="Myriad Pro" w:hAnsi="Myriad Pro"/>
                <w:sz w:val="20"/>
                <w:szCs w:val="20"/>
              </w:rPr>
            </w:pPr>
            <w:r>
              <w:rPr>
                <w:rFonts w:ascii="Myriad Pro" w:hAnsi="Myriad Pro"/>
                <w:sz w:val="20"/>
                <w:szCs w:val="20"/>
              </w:rPr>
              <w:t>Zgodność</w:t>
            </w:r>
            <w:r w:rsidR="00F51ABC">
              <w:rPr>
                <w:rFonts w:ascii="Myriad Pro" w:hAnsi="Myriad Pro"/>
                <w:sz w:val="20"/>
                <w:szCs w:val="20"/>
              </w:rPr>
              <w:t xml:space="preserve"> wsparcia</w:t>
            </w:r>
            <w:r>
              <w:rPr>
                <w:rFonts w:ascii="Myriad Pro" w:hAnsi="Myriad Pro"/>
                <w:sz w:val="20"/>
                <w:szCs w:val="20"/>
              </w:rPr>
              <w:t>.</w:t>
            </w:r>
          </w:p>
        </w:tc>
        <w:tc>
          <w:tcPr>
            <w:tcW w:w="4819" w:type="dxa"/>
          </w:tcPr>
          <w:p w:rsidR="00C2619C" w:rsidRPr="00F50F4D" w:rsidRDefault="00C2619C" w:rsidP="00C2619C">
            <w:pPr>
              <w:spacing w:before="40" w:after="40"/>
              <w:rPr>
                <w:rFonts w:ascii="Myriad Pro" w:hAnsi="Myriad Pro"/>
                <w:sz w:val="20"/>
                <w:szCs w:val="20"/>
              </w:rPr>
            </w:pPr>
            <w:r w:rsidRPr="00F50F4D">
              <w:rPr>
                <w:rFonts w:ascii="Myriad Pro" w:hAnsi="Myriad Pro"/>
                <w:sz w:val="20"/>
                <w:szCs w:val="20"/>
              </w:rPr>
              <w:t>W ramach projektu do wszystkich jego uczestników zostaną skierowane instrumenty i usługi rynku pracy służące indywidualizacji wsparcia oraz pomocy w zakresie określenia ścieżki zawodowej, tj.:</w:t>
            </w:r>
          </w:p>
          <w:p w:rsidR="00C2619C" w:rsidRDefault="00C2619C" w:rsidP="00C2619C">
            <w:pPr>
              <w:numPr>
                <w:ilvl w:val="0"/>
                <w:numId w:val="33"/>
              </w:numPr>
              <w:spacing w:before="40" w:after="40"/>
              <w:ind w:left="357" w:hanging="357"/>
              <w:rPr>
                <w:rFonts w:ascii="Myriad Pro" w:hAnsi="Myriad Pro"/>
                <w:sz w:val="20"/>
                <w:szCs w:val="20"/>
              </w:rPr>
            </w:pPr>
            <w:r w:rsidRPr="00F50F4D">
              <w:rPr>
                <w:rFonts w:ascii="Myriad Pro" w:hAnsi="Myriad Pro"/>
                <w:sz w:val="20"/>
                <w:szCs w:val="20"/>
              </w:rPr>
              <w:t xml:space="preserve">identyfikacja potrzeb osób pozostających bez zatrudnienia oraz diagnozowanie możliwości </w:t>
            </w:r>
            <w:r w:rsidR="004B4919">
              <w:rPr>
                <w:rFonts w:ascii="Myriad Pro" w:hAnsi="Myriad Pro"/>
                <w:sz w:val="20"/>
                <w:szCs w:val="20"/>
              </w:rPr>
              <w:br/>
            </w:r>
            <w:r w:rsidRPr="00F50F4D">
              <w:rPr>
                <w:rFonts w:ascii="Myriad Pro" w:hAnsi="Myriad Pro"/>
                <w:sz w:val="20"/>
                <w:szCs w:val="20"/>
              </w:rPr>
              <w:t>w zakresie doskonalenia zawodowego, w tym identyfikacja stopnia oddalenia od rynku pracy,</w:t>
            </w:r>
          </w:p>
          <w:p w:rsidR="006B635D" w:rsidRDefault="00C2619C" w:rsidP="002039BB">
            <w:pPr>
              <w:numPr>
                <w:ilvl w:val="0"/>
                <w:numId w:val="33"/>
              </w:numPr>
              <w:spacing w:before="40" w:after="40"/>
              <w:ind w:left="357" w:hanging="357"/>
              <w:rPr>
                <w:rFonts w:ascii="Myriad Pro" w:hAnsi="Myriad Pro"/>
                <w:sz w:val="20"/>
                <w:szCs w:val="20"/>
              </w:rPr>
            </w:pPr>
            <w:r w:rsidRPr="00F50F4D">
              <w:rPr>
                <w:rFonts w:ascii="Myriad Pro" w:hAnsi="Myriad Pro"/>
                <w:sz w:val="20"/>
                <w:szCs w:val="20"/>
              </w:rPr>
              <w:t xml:space="preserve">kompleksowe i indywidualne pośrednictwo pracy </w:t>
            </w:r>
            <w:r>
              <w:rPr>
                <w:rFonts w:ascii="Myriad Pro" w:hAnsi="Myriad Pro"/>
                <w:sz w:val="20"/>
                <w:szCs w:val="20"/>
              </w:rPr>
              <w:br/>
            </w:r>
            <w:r w:rsidRPr="00F50F4D">
              <w:rPr>
                <w:rFonts w:ascii="Myriad Pro" w:hAnsi="Myriad Pro"/>
                <w:sz w:val="20"/>
                <w:szCs w:val="20"/>
              </w:rPr>
              <w:t xml:space="preserve">w zakresie wyboru zawodu zgodnego </w:t>
            </w:r>
            <w:r w:rsidR="004B4919">
              <w:rPr>
                <w:rFonts w:ascii="Myriad Pro" w:hAnsi="Myriad Pro"/>
                <w:sz w:val="20"/>
                <w:szCs w:val="20"/>
              </w:rPr>
              <w:br/>
            </w:r>
            <w:r w:rsidRPr="00F50F4D">
              <w:rPr>
                <w:rFonts w:ascii="Myriad Pro" w:hAnsi="Myriad Pro"/>
                <w:sz w:val="20"/>
                <w:szCs w:val="20"/>
              </w:rPr>
              <w:t xml:space="preserve">z kwalifikacjami i kompetencjami wspieranej </w:t>
            </w:r>
            <w:r w:rsidRPr="00F50F4D">
              <w:rPr>
                <w:rFonts w:ascii="Myriad Pro" w:hAnsi="Myriad Pro"/>
                <w:sz w:val="20"/>
                <w:szCs w:val="20"/>
              </w:rPr>
              <w:lastRenderedPageBreak/>
              <w:t xml:space="preserve">osoby lub poradnictwo zawodowe w zakresie planowania rozwoju kariery zawodowej, w tym podnoszenia lub uzupełniania kompetencji </w:t>
            </w:r>
            <w:r w:rsidR="004B4919">
              <w:rPr>
                <w:rFonts w:ascii="Myriad Pro" w:hAnsi="Myriad Pro"/>
                <w:sz w:val="20"/>
                <w:szCs w:val="20"/>
              </w:rPr>
              <w:br/>
            </w:r>
            <w:r w:rsidRPr="00F50F4D">
              <w:rPr>
                <w:rFonts w:ascii="Myriad Pro" w:hAnsi="Myriad Pro"/>
                <w:sz w:val="20"/>
                <w:szCs w:val="20"/>
              </w:rPr>
              <w:t>i kwalifikacji zawodowych.</w:t>
            </w:r>
          </w:p>
        </w:tc>
        <w:tc>
          <w:tcPr>
            <w:tcW w:w="6032" w:type="dxa"/>
          </w:tcPr>
          <w:p w:rsidR="00F51ABC" w:rsidRDefault="00F51ABC" w:rsidP="00B172D0">
            <w:pPr>
              <w:spacing w:before="40" w:after="40"/>
              <w:rPr>
                <w:rFonts w:ascii="Myriad Pro" w:hAnsi="Myriad Pro"/>
                <w:sz w:val="20"/>
                <w:szCs w:val="20"/>
              </w:rPr>
            </w:pPr>
            <w:r w:rsidRPr="00435879">
              <w:rPr>
                <w:rFonts w:ascii="Myriad Pro" w:hAnsi="Myriad Pro"/>
                <w:sz w:val="20"/>
                <w:szCs w:val="20"/>
              </w:rPr>
              <w:lastRenderedPageBreak/>
              <w:t>Spełnienie kryterium jest konieczn</w:t>
            </w:r>
            <w:r>
              <w:rPr>
                <w:rFonts w:ascii="Myriad Pro" w:hAnsi="Myriad Pro"/>
                <w:sz w:val="20"/>
                <w:szCs w:val="20"/>
              </w:rPr>
              <w:t>e do przyznania dofinansowania.</w:t>
            </w:r>
          </w:p>
          <w:p w:rsidR="00F51ABC" w:rsidRDefault="00F51ABC" w:rsidP="00B172D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C2619C" w:rsidRPr="003E26AB" w:rsidRDefault="00C2619C" w:rsidP="00B172D0">
            <w:pPr>
              <w:spacing w:before="40" w:after="40"/>
              <w:rPr>
                <w:rFonts w:ascii="Myriad Pro" w:hAnsi="Myriad Pro"/>
                <w:sz w:val="20"/>
                <w:szCs w:val="20"/>
              </w:rPr>
            </w:pPr>
            <w:r w:rsidRPr="00435879">
              <w:rPr>
                <w:rFonts w:ascii="Myriad Pro" w:hAnsi="Myriad Pro"/>
                <w:sz w:val="20"/>
                <w:szCs w:val="20"/>
              </w:rPr>
              <w:t>Ocena spełniania kryterium polega na przypisaniuwartości logicznych „tak”, „nie”.</w:t>
            </w:r>
          </w:p>
        </w:tc>
      </w:tr>
      <w:tr w:rsidR="00B2492A" w:rsidRPr="003E26AB" w:rsidTr="002039BB">
        <w:tc>
          <w:tcPr>
            <w:tcW w:w="536" w:type="dxa"/>
          </w:tcPr>
          <w:p w:rsidR="006B635D" w:rsidRDefault="006B635D" w:rsidP="002039BB">
            <w:pPr>
              <w:pStyle w:val="Akapitzlist"/>
              <w:numPr>
                <w:ilvl w:val="0"/>
                <w:numId w:val="30"/>
              </w:numPr>
              <w:spacing w:before="40" w:after="40"/>
              <w:ind w:left="0" w:firstLine="0"/>
              <w:rPr>
                <w:rFonts w:ascii="Myriad Pro" w:hAnsi="Myriad Pro"/>
                <w:sz w:val="20"/>
                <w:szCs w:val="20"/>
              </w:rPr>
            </w:pPr>
          </w:p>
        </w:tc>
        <w:tc>
          <w:tcPr>
            <w:tcW w:w="2833" w:type="dxa"/>
            <w:shd w:val="clear" w:color="auto" w:fill="auto"/>
          </w:tcPr>
          <w:p w:rsidR="00B2492A" w:rsidRPr="00C5523B" w:rsidRDefault="00B922B9">
            <w:pPr>
              <w:spacing w:before="40" w:after="40"/>
              <w:rPr>
                <w:rFonts w:ascii="Myriad Pro" w:hAnsi="Myriad Pro"/>
                <w:sz w:val="20"/>
                <w:szCs w:val="20"/>
              </w:rPr>
            </w:pPr>
            <w:r>
              <w:rPr>
                <w:rFonts w:ascii="Myriad Pro" w:hAnsi="Myriad Pro"/>
                <w:sz w:val="20"/>
                <w:szCs w:val="20"/>
              </w:rPr>
              <w:t>Zgodność</w:t>
            </w:r>
            <w:r w:rsidR="00177C0F">
              <w:rPr>
                <w:rFonts w:ascii="Myriad Pro" w:hAnsi="Myriad Pro"/>
                <w:sz w:val="20"/>
                <w:szCs w:val="20"/>
              </w:rPr>
              <w:t xml:space="preserve"> z celem szczegółowym i rezultatami priorytetu inwestycyjnego.</w:t>
            </w:r>
          </w:p>
        </w:tc>
        <w:tc>
          <w:tcPr>
            <w:tcW w:w="4819" w:type="dxa"/>
            <w:shd w:val="clear" w:color="auto" w:fill="auto"/>
          </w:tcPr>
          <w:p w:rsidR="00B2492A" w:rsidRPr="00C5523B" w:rsidRDefault="00B416B1">
            <w:pPr>
              <w:spacing w:before="40" w:after="40"/>
              <w:rPr>
                <w:rFonts w:ascii="Myriad Pro" w:hAnsi="Myriad Pro"/>
                <w:sz w:val="20"/>
                <w:szCs w:val="20"/>
              </w:rPr>
            </w:pPr>
            <w:r>
              <w:rPr>
                <w:rFonts w:ascii="Myriad Pro" w:hAnsi="Myriad Pro"/>
                <w:sz w:val="20"/>
                <w:szCs w:val="20"/>
              </w:rPr>
              <w:t>P</w:t>
            </w:r>
            <w:r w:rsidR="00B922B9" w:rsidRPr="00B2492A">
              <w:rPr>
                <w:rFonts w:ascii="Myriad Pro" w:hAnsi="Myriad Pro"/>
                <w:sz w:val="20"/>
                <w:szCs w:val="20"/>
              </w:rPr>
              <w:t xml:space="preserve">rojekt jest zgodny z właściwym celem szczegółowym RPO WZ </w:t>
            </w:r>
            <w:r w:rsidR="00B922B9">
              <w:rPr>
                <w:rFonts w:ascii="Myriad Pro" w:hAnsi="Myriad Pro"/>
                <w:sz w:val="20"/>
                <w:szCs w:val="20"/>
              </w:rPr>
              <w:t>20</w:t>
            </w:r>
            <w:r w:rsidR="00B922B9" w:rsidRPr="00B2492A">
              <w:rPr>
                <w:rFonts w:ascii="Myriad Pro" w:hAnsi="Myriad Pro"/>
                <w:sz w:val="20"/>
                <w:szCs w:val="20"/>
              </w:rPr>
              <w:t>14-</w:t>
            </w:r>
            <w:r w:rsidR="00B922B9">
              <w:rPr>
                <w:rFonts w:ascii="Myriad Pro" w:hAnsi="Myriad Pro"/>
                <w:sz w:val="20"/>
                <w:szCs w:val="20"/>
              </w:rPr>
              <w:t>20</w:t>
            </w:r>
            <w:r w:rsidR="00B922B9" w:rsidRPr="00B2492A">
              <w:rPr>
                <w:rFonts w:ascii="Myriad Pro" w:hAnsi="Myriad Pro"/>
                <w:sz w:val="20"/>
                <w:szCs w:val="20"/>
              </w:rPr>
              <w:t>20 oraz</w:t>
            </w:r>
            <w:r>
              <w:rPr>
                <w:rFonts w:ascii="Myriad Pro" w:hAnsi="Myriad Pro"/>
                <w:sz w:val="20"/>
                <w:szCs w:val="20"/>
              </w:rPr>
              <w:t xml:space="preserve"> koresponduje z</w:t>
            </w:r>
            <w:r w:rsidR="002B79D1">
              <w:rPr>
                <w:rFonts w:ascii="Myriad Pro" w:hAnsi="Myriad Pro"/>
                <w:sz w:val="20"/>
                <w:szCs w:val="20"/>
              </w:rPr>
              <w:t>e</w:t>
            </w:r>
            <w:r w:rsidR="00970C99">
              <w:rPr>
                <w:rFonts w:ascii="Myriad Pro" w:hAnsi="Myriad Pro"/>
                <w:sz w:val="20"/>
                <w:szCs w:val="20"/>
              </w:rPr>
              <w:t>wskaźnikami</w:t>
            </w:r>
            <w:r w:rsidR="00B922B9">
              <w:rPr>
                <w:rFonts w:ascii="Myriad Pro" w:hAnsi="Myriad Pro"/>
                <w:sz w:val="20"/>
                <w:szCs w:val="20"/>
              </w:rPr>
              <w:t xml:space="preserve"> priorytetu inwestycyjnego</w:t>
            </w:r>
          </w:p>
        </w:tc>
        <w:tc>
          <w:tcPr>
            <w:tcW w:w="6032" w:type="dxa"/>
            <w:shd w:val="clear" w:color="auto" w:fill="auto"/>
          </w:tcPr>
          <w:p w:rsidR="00B2492A" w:rsidRDefault="00B2492A" w:rsidP="00461C00">
            <w:pPr>
              <w:spacing w:before="40" w:after="40"/>
              <w:rPr>
                <w:rFonts w:ascii="Myriad Pro" w:hAnsi="Myriad Pro"/>
                <w:sz w:val="20"/>
                <w:szCs w:val="20"/>
              </w:rPr>
            </w:pPr>
            <w:r w:rsidRPr="00435879">
              <w:rPr>
                <w:rFonts w:ascii="Myriad Pro" w:hAnsi="Myriad Pro"/>
                <w:sz w:val="20"/>
                <w:szCs w:val="20"/>
              </w:rPr>
              <w:t>Spełnienie kryterium jest konieczn</w:t>
            </w:r>
            <w:r>
              <w:rPr>
                <w:rFonts w:ascii="Myriad Pro" w:hAnsi="Myriad Pro"/>
                <w:sz w:val="20"/>
                <w:szCs w:val="20"/>
              </w:rPr>
              <w:t>e do przyznania dofinansowania.</w:t>
            </w:r>
          </w:p>
          <w:p w:rsidR="00B2492A" w:rsidRDefault="00B2492A" w:rsidP="00461C0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B922B9" w:rsidRPr="003E26AB" w:rsidRDefault="00B922B9" w:rsidP="00461C00">
            <w:pPr>
              <w:spacing w:before="40" w:after="40"/>
              <w:rPr>
                <w:rFonts w:ascii="Myriad Pro" w:hAnsi="Myriad Pro"/>
                <w:sz w:val="20"/>
                <w:szCs w:val="20"/>
              </w:rPr>
            </w:pPr>
            <w:r w:rsidRPr="00435879">
              <w:rPr>
                <w:rFonts w:ascii="Myriad Pro" w:hAnsi="Myriad Pro"/>
                <w:sz w:val="20"/>
                <w:szCs w:val="20"/>
              </w:rPr>
              <w:t>Ocena spełniania kryterium polega na przypisaniuwartości logicznych „tak”, „nie”.</w:t>
            </w:r>
          </w:p>
        </w:tc>
      </w:tr>
      <w:tr w:rsidR="00B2492A" w:rsidRPr="003E26AB" w:rsidTr="002039BB">
        <w:tc>
          <w:tcPr>
            <w:tcW w:w="536" w:type="dxa"/>
          </w:tcPr>
          <w:p w:rsidR="006B635D" w:rsidRDefault="006B635D" w:rsidP="002039BB">
            <w:pPr>
              <w:pStyle w:val="Akapitzlist"/>
              <w:numPr>
                <w:ilvl w:val="0"/>
                <w:numId w:val="30"/>
              </w:numPr>
              <w:spacing w:before="40" w:after="40"/>
              <w:ind w:left="0" w:firstLine="0"/>
              <w:rPr>
                <w:rFonts w:ascii="Myriad Pro" w:hAnsi="Myriad Pro"/>
                <w:sz w:val="20"/>
                <w:szCs w:val="20"/>
              </w:rPr>
            </w:pPr>
          </w:p>
        </w:tc>
        <w:tc>
          <w:tcPr>
            <w:tcW w:w="2833" w:type="dxa"/>
            <w:shd w:val="clear" w:color="auto" w:fill="auto"/>
          </w:tcPr>
          <w:p w:rsidR="00B2492A" w:rsidRDefault="00B416B1" w:rsidP="00461C00">
            <w:pPr>
              <w:spacing w:before="40" w:after="40"/>
              <w:rPr>
                <w:rFonts w:ascii="Myriad Pro" w:hAnsi="Myriad Pro"/>
                <w:sz w:val="20"/>
                <w:szCs w:val="20"/>
              </w:rPr>
            </w:pPr>
            <w:r>
              <w:rPr>
                <w:rFonts w:ascii="Myriad Pro" w:hAnsi="Myriad Pro"/>
                <w:sz w:val="20"/>
                <w:szCs w:val="20"/>
              </w:rPr>
              <w:t>Z</w:t>
            </w:r>
            <w:r w:rsidR="00B2492A">
              <w:rPr>
                <w:rFonts w:ascii="Myriad Pro" w:hAnsi="Myriad Pro"/>
                <w:sz w:val="20"/>
                <w:szCs w:val="20"/>
              </w:rPr>
              <w:t>godn</w:t>
            </w:r>
            <w:r>
              <w:rPr>
                <w:rFonts w:ascii="Myriad Pro" w:hAnsi="Myriad Pro"/>
                <w:sz w:val="20"/>
                <w:szCs w:val="20"/>
              </w:rPr>
              <w:t>ość</w:t>
            </w:r>
            <w:r w:rsidR="00B2492A">
              <w:rPr>
                <w:rFonts w:ascii="Myriad Pro" w:hAnsi="Myriad Pro"/>
                <w:sz w:val="20"/>
                <w:szCs w:val="20"/>
              </w:rPr>
              <w:t xml:space="preserve"> z zapisami Sz</w:t>
            </w:r>
            <w:r w:rsidR="006154F1">
              <w:rPr>
                <w:rFonts w:ascii="Myriad Pro" w:hAnsi="Myriad Pro"/>
                <w:sz w:val="20"/>
                <w:szCs w:val="20"/>
              </w:rPr>
              <w:t xml:space="preserve">czegółowego </w:t>
            </w:r>
            <w:r w:rsidR="00B2492A" w:rsidRPr="00B2492A">
              <w:rPr>
                <w:rFonts w:ascii="Myriad Pro" w:hAnsi="Myriad Pro"/>
                <w:sz w:val="20"/>
                <w:szCs w:val="20"/>
              </w:rPr>
              <w:t>O</w:t>
            </w:r>
            <w:r w:rsidR="006154F1">
              <w:rPr>
                <w:rFonts w:ascii="Myriad Pro" w:hAnsi="Myriad Pro"/>
                <w:sz w:val="20"/>
                <w:szCs w:val="20"/>
              </w:rPr>
              <w:t xml:space="preserve">pisu </w:t>
            </w:r>
            <w:r w:rsidR="00B2492A" w:rsidRPr="00B2492A">
              <w:rPr>
                <w:rFonts w:ascii="Myriad Pro" w:hAnsi="Myriad Pro"/>
                <w:sz w:val="20"/>
                <w:szCs w:val="20"/>
              </w:rPr>
              <w:t>O</w:t>
            </w:r>
            <w:r w:rsidR="006154F1">
              <w:rPr>
                <w:rFonts w:ascii="Myriad Pro" w:hAnsi="Myriad Pro"/>
                <w:sz w:val="20"/>
                <w:szCs w:val="20"/>
              </w:rPr>
              <w:t xml:space="preserve">si </w:t>
            </w:r>
            <w:r w:rsidR="00B2492A" w:rsidRPr="00B2492A">
              <w:rPr>
                <w:rFonts w:ascii="Myriad Pro" w:hAnsi="Myriad Pro"/>
                <w:sz w:val="20"/>
                <w:szCs w:val="20"/>
              </w:rPr>
              <w:t>P</w:t>
            </w:r>
            <w:r w:rsidR="006154F1">
              <w:rPr>
                <w:rFonts w:ascii="Myriad Pro" w:hAnsi="Myriad Pro"/>
                <w:sz w:val="20"/>
                <w:szCs w:val="20"/>
              </w:rPr>
              <w:t>riorytetowych RPO WZ 2014-2020</w:t>
            </w:r>
            <w:r>
              <w:rPr>
                <w:rFonts w:ascii="Myriad Pro" w:hAnsi="Myriad Pro"/>
                <w:sz w:val="20"/>
                <w:szCs w:val="20"/>
              </w:rPr>
              <w:t>.</w:t>
            </w:r>
          </w:p>
          <w:p w:rsidR="00F51ABC" w:rsidRDefault="00F51ABC" w:rsidP="00F51ABC">
            <w:pPr>
              <w:spacing w:before="40" w:after="40"/>
              <w:rPr>
                <w:rFonts w:ascii="Myriad Pro" w:hAnsi="Myriad Pro"/>
                <w:sz w:val="20"/>
                <w:szCs w:val="20"/>
              </w:rPr>
            </w:pPr>
          </w:p>
          <w:p w:rsidR="00F51ABC" w:rsidRPr="00C5523B" w:rsidRDefault="00F51ABC" w:rsidP="00461C00">
            <w:pPr>
              <w:spacing w:before="40" w:after="40"/>
              <w:rPr>
                <w:rFonts w:ascii="Myriad Pro" w:hAnsi="Myriad Pro"/>
                <w:sz w:val="20"/>
                <w:szCs w:val="20"/>
              </w:rPr>
            </w:pPr>
          </w:p>
        </w:tc>
        <w:tc>
          <w:tcPr>
            <w:tcW w:w="4819" w:type="dxa"/>
            <w:shd w:val="clear" w:color="auto" w:fill="auto"/>
          </w:tcPr>
          <w:p w:rsidR="00B416B1" w:rsidRDefault="00B416B1">
            <w:pPr>
              <w:spacing w:before="40" w:after="40"/>
              <w:rPr>
                <w:rFonts w:ascii="Myriad Pro" w:hAnsi="Myriad Pro"/>
                <w:sz w:val="20"/>
                <w:szCs w:val="20"/>
              </w:rPr>
            </w:pPr>
            <w:r>
              <w:rPr>
                <w:rFonts w:ascii="Myriad Pro" w:hAnsi="Myriad Pro"/>
                <w:sz w:val="20"/>
                <w:szCs w:val="20"/>
              </w:rPr>
              <w:t xml:space="preserve">Projekt jest zgodny typem projektu wskazanym </w:t>
            </w:r>
            <w:r w:rsidR="00970C99">
              <w:rPr>
                <w:rFonts w:ascii="Myriad Pro" w:hAnsi="Myriad Pro"/>
                <w:sz w:val="20"/>
                <w:szCs w:val="20"/>
              </w:rPr>
              <w:br/>
            </w:r>
            <w:r>
              <w:rPr>
                <w:rFonts w:ascii="Myriad Pro" w:hAnsi="Myriad Pro"/>
                <w:sz w:val="20"/>
                <w:szCs w:val="20"/>
              </w:rPr>
              <w:t>w SzOOP RPO WZ 2014-2020.</w:t>
            </w:r>
          </w:p>
          <w:p w:rsidR="00B2492A" w:rsidRPr="00C5523B" w:rsidRDefault="00B416B1">
            <w:pPr>
              <w:spacing w:before="40" w:after="40"/>
              <w:rPr>
                <w:rFonts w:ascii="Myriad Pro" w:hAnsi="Myriad Pro"/>
                <w:sz w:val="20"/>
                <w:szCs w:val="20"/>
              </w:rPr>
            </w:pPr>
            <w:r w:rsidRPr="00262126">
              <w:rPr>
                <w:rFonts w:ascii="Myriad Pro" w:hAnsi="Myriad Pro"/>
                <w:sz w:val="20"/>
                <w:szCs w:val="20"/>
              </w:rPr>
              <w:t>Uczestnikami projektu są osoby w wieku powyżej 29 roku życia, zarejestrowanew Powiatowym Urzędzie Pracy jako bezrobotne (należące do I lub II profilu pomocy), znajdując</w:t>
            </w:r>
            <w:r>
              <w:rPr>
                <w:rFonts w:ascii="Myriad Pro" w:hAnsi="Myriad Pro"/>
                <w:sz w:val="20"/>
                <w:szCs w:val="20"/>
              </w:rPr>
              <w:t>e</w:t>
            </w:r>
            <w:r w:rsidRPr="00262126">
              <w:rPr>
                <w:rFonts w:ascii="Myriad Pro" w:hAnsi="Myriad Pro"/>
                <w:sz w:val="20"/>
                <w:szCs w:val="20"/>
              </w:rPr>
              <w:t xml:space="preserve"> się w szczególnie trudnej sytuacji na rynku pracy</w:t>
            </w:r>
            <w:r>
              <w:rPr>
                <w:rFonts w:ascii="Myriad Pro" w:hAnsi="Myriad Pro"/>
                <w:sz w:val="20"/>
                <w:szCs w:val="20"/>
              </w:rPr>
              <w:t>, tj.: osoby długotrwale bezrobotne, osoby w wieku powyżej 50 roku życia, kobiety, osoby niepełnosprawne oraz osoby nisko wykwalifikowane.</w:t>
            </w:r>
          </w:p>
        </w:tc>
        <w:tc>
          <w:tcPr>
            <w:tcW w:w="6032" w:type="dxa"/>
            <w:shd w:val="clear" w:color="auto" w:fill="auto"/>
          </w:tcPr>
          <w:p w:rsidR="00B2492A" w:rsidRDefault="00B2492A" w:rsidP="00461C00">
            <w:pPr>
              <w:spacing w:before="40" w:after="40"/>
              <w:rPr>
                <w:rFonts w:ascii="Myriad Pro" w:hAnsi="Myriad Pro"/>
                <w:sz w:val="20"/>
                <w:szCs w:val="20"/>
              </w:rPr>
            </w:pPr>
            <w:r w:rsidRPr="00435879">
              <w:rPr>
                <w:rFonts w:ascii="Myriad Pro" w:hAnsi="Myriad Pro"/>
                <w:sz w:val="20"/>
                <w:szCs w:val="20"/>
              </w:rPr>
              <w:t>Spełnienie kryterium jest konieczn</w:t>
            </w:r>
            <w:r>
              <w:rPr>
                <w:rFonts w:ascii="Myriad Pro" w:hAnsi="Myriad Pro"/>
                <w:sz w:val="20"/>
                <w:szCs w:val="20"/>
              </w:rPr>
              <w:t>e do przyznania dofinansowania.</w:t>
            </w:r>
          </w:p>
          <w:p w:rsidR="00B2492A" w:rsidRDefault="00B2492A" w:rsidP="00461C0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B922B9" w:rsidRPr="003E26AB" w:rsidRDefault="00B922B9" w:rsidP="00461C00">
            <w:pPr>
              <w:spacing w:before="40" w:after="40"/>
              <w:rPr>
                <w:rFonts w:ascii="Myriad Pro" w:hAnsi="Myriad Pro"/>
                <w:sz w:val="20"/>
                <w:szCs w:val="20"/>
              </w:rPr>
            </w:pPr>
            <w:r w:rsidRPr="00435879">
              <w:rPr>
                <w:rFonts w:ascii="Myriad Pro" w:hAnsi="Myriad Pro"/>
                <w:sz w:val="20"/>
                <w:szCs w:val="20"/>
              </w:rPr>
              <w:t>Ocena spełniania kryterium polega na przypisaniu wartości logicznych „tak”, „nie”.</w:t>
            </w:r>
          </w:p>
        </w:tc>
      </w:tr>
      <w:tr w:rsidR="00B2492A" w:rsidRPr="003E26AB" w:rsidTr="002039BB">
        <w:tc>
          <w:tcPr>
            <w:tcW w:w="536" w:type="dxa"/>
          </w:tcPr>
          <w:p w:rsidR="006B635D" w:rsidRDefault="006B635D" w:rsidP="002039BB">
            <w:pPr>
              <w:pStyle w:val="Akapitzlist"/>
              <w:numPr>
                <w:ilvl w:val="0"/>
                <w:numId w:val="30"/>
              </w:numPr>
              <w:spacing w:before="40" w:after="40"/>
              <w:ind w:left="0" w:firstLine="0"/>
              <w:rPr>
                <w:rFonts w:ascii="Myriad Pro" w:hAnsi="Myriad Pro"/>
                <w:sz w:val="20"/>
                <w:szCs w:val="20"/>
              </w:rPr>
            </w:pPr>
          </w:p>
        </w:tc>
        <w:tc>
          <w:tcPr>
            <w:tcW w:w="2833" w:type="dxa"/>
            <w:shd w:val="clear" w:color="auto" w:fill="auto"/>
          </w:tcPr>
          <w:p w:rsidR="00B2492A" w:rsidRPr="00C5523B" w:rsidRDefault="00970C99">
            <w:pPr>
              <w:spacing w:before="40" w:after="40"/>
              <w:rPr>
                <w:rFonts w:ascii="Myriad Pro" w:hAnsi="Myriad Pro"/>
                <w:sz w:val="20"/>
                <w:szCs w:val="20"/>
              </w:rPr>
            </w:pPr>
            <w:r>
              <w:rPr>
                <w:rFonts w:ascii="Myriad Pro" w:hAnsi="Myriad Pro"/>
                <w:sz w:val="20"/>
                <w:szCs w:val="20"/>
              </w:rPr>
              <w:t>Z</w:t>
            </w:r>
            <w:r w:rsidR="00B2492A" w:rsidRPr="00B2492A">
              <w:rPr>
                <w:rFonts w:ascii="Myriad Pro" w:hAnsi="Myriad Pro"/>
                <w:sz w:val="20"/>
                <w:szCs w:val="20"/>
              </w:rPr>
              <w:t>godn</w:t>
            </w:r>
            <w:r>
              <w:rPr>
                <w:rFonts w:ascii="Myriad Pro" w:hAnsi="Myriad Pro"/>
                <w:sz w:val="20"/>
                <w:szCs w:val="20"/>
              </w:rPr>
              <w:t xml:space="preserve">ość z wymogami </w:t>
            </w:r>
            <w:r w:rsidR="00B2492A" w:rsidRPr="00B2492A">
              <w:rPr>
                <w:rFonts w:ascii="Myriad Pro" w:hAnsi="Myriad Pro"/>
                <w:sz w:val="20"/>
                <w:szCs w:val="20"/>
              </w:rPr>
              <w:t>pomocypublicznej</w:t>
            </w:r>
            <w:r>
              <w:rPr>
                <w:rFonts w:ascii="Myriad Pro" w:hAnsi="Myriad Pro"/>
                <w:sz w:val="20"/>
                <w:szCs w:val="20"/>
              </w:rPr>
              <w:t>.</w:t>
            </w:r>
          </w:p>
        </w:tc>
        <w:tc>
          <w:tcPr>
            <w:tcW w:w="4819" w:type="dxa"/>
            <w:shd w:val="clear" w:color="auto" w:fill="auto"/>
          </w:tcPr>
          <w:p w:rsidR="00B2492A" w:rsidRPr="00C5523B" w:rsidRDefault="00E64830" w:rsidP="00414A46">
            <w:pPr>
              <w:spacing w:before="40" w:after="40"/>
              <w:rPr>
                <w:rFonts w:ascii="Myriad Pro" w:hAnsi="Myriad Pro"/>
                <w:sz w:val="20"/>
                <w:szCs w:val="20"/>
              </w:rPr>
            </w:pPr>
            <w:r>
              <w:rPr>
                <w:rFonts w:ascii="Myriad Pro" w:hAnsi="Myriad Pro"/>
                <w:sz w:val="20"/>
                <w:szCs w:val="20"/>
              </w:rPr>
              <w:t>P</w:t>
            </w:r>
            <w:r w:rsidRPr="00E64830">
              <w:rPr>
                <w:rFonts w:ascii="Myriad Pro" w:hAnsi="Myriad Pro"/>
                <w:sz w:val="20"/>
                <w:szCs w:val="20"/>
              </w:rPr>
              <w:t xml:space="preserve">rojekt jest </w:t>
            </w:r>
            <w:r w:rsidR="00414A46">
              <w:rPr>
                <w:rFonts w:ascii="Myriad Pro" w:hAnsi="Myriad Pro"/>
                <w:sz w:val="20"/>
                <w:szCs w:val="20"/>
              </w:rPr>
              <w:t>zgodny</w:t>
            </w:r>
            <w:r w:rsidRPr="00E64830">
              <w:rPr>
                <w:rFonts w:ascii="Myriad Pro" w:hAnsi="Myriad Pro"/>
                <w:sz w:val="20"/>
                <w:szCs w:val="20"/>
              </w:rPr>
              <w:t xml:space="preserve"> regułami pomocy publicznej i/lub pomocy </w:t>
            </w:r>
            <w:r w:rsidRPr="00E64830">
              <w:rPr>
                <w:rFonts w:ascii="Myriad Pro" w:hAnsi="Myriad Pro"/>
                <w:i/>
                <w:iCs/>
                <w:sz w:val="20"/>
                <w:szCs w:val="20"/>
              </w:rPr>
              <w:t>de minimis</w:t>
            </w:r>
            <w:r w:rsidR="008854A9">
              <w:rPr>
                <w:rFonts w:ascii="Myriad Pro" w:hAnsi="Myriad Pro"/>
                <w:iCs/>
                <w:sz w:val="20"/>
                <w:szCs w:val="20"/>
              </w:rPr>
              <w:t>.</w:t>
            </w:r>
          </w:p>
        </w:tc>
        <w:tc>
          <w:tcPr>
            <w:tcW w:w="6032" w:type="dxa"/>
            <w:shd w:val="clear" w:color="auto" w:fill="auto"/>
          </w:tcPr>
          <w:p w:rsidR="00B2492A" w:rsidRDefault="009408D6" w:rsidP="00461C00">
            <w:pPr>
              <w:spacing w:before="40" w:after="40"/>
              <w:rPr>
                <w:rFonts w:ascii="Myriad Pro" w:hAnsi="Myriad Pro"/>
                <w:sz w:val="20"/>
                <w:szCs w:val="20"/>
              </w:rPr>
            </w:pPr>
            <w:r>
              <w:rPr>
                <w:rFonts w:ascii="Myriad Pro" w:hAnsi="Myriad Pro"/>
                <w:sz w:val="20"/>
                <w:szCs w:val="20"/>
              </w:rPr>
              <w:t>Jeżeli dotyczy: s</w:t>
            </w:r>
            <w:r w:rsidR="00B2492A" w:rsidRPr="00435879">
              <w:rPr>
                <w:rFonts w:ascii="Myriad Pro" w:hAnsi="Myriad Pro"/>
                <w:sz w:val="20"/>
                <w:szCs w:val="20"/>
              </w:rPr>
              <w:t>pełnienie kryterium jest konieczn</w:t>
            </w:r>
            <w:r w:rsidR="00B2492A">
              <w:rPr>
                <w:rFonts w:ascii="Myriad Pro" w:hAnsi="Myriad Pro"/>
                <w:sz w:val="20"/>
                <w:szCs w:val="20"/>
              </w:rPr>
              <w:t>e do przyznania dofinansowania.</w:t>
            </w:r>
          </w:p>
          <w:p w:rsidR="00B2492A" w:rsidRDefault="00B2492A" w:rsidP="00461C0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B922B9" w:rsidRPr="003E26AB" w:rsidRDefault="00B922B9" w:rsidP="00461C00">
            <w:pPr>
              <w:spacing w:before="40" w:after="40"/>
              <w:rPr>
                <w:rFonts w:ascii="Myriad Pro" w:hAnsi="Myriad Pro"/>
                <w:sz w:val="20"/>
                <w:szCs w:val="20"/>
              </w:rPr>
            </w:pPr>
            <w:r w:rsidRPr="00435879">
              <w:rPr>
                <w:rFonts w:ascii="Myriad Pro" w:hAnsi="Myriad Pro"/>
                <w:sz w:val="20"/>
                <w:szCs w:val="20"/>
              </w:rPr>
              <w:t>Ocena spełniania kryterium polega na przypisaniu wartości logicznych „tak”, „nie”</w:t>
            </w:r>
            <w:r>
              <w:rPr>
                <w:rFonts w:ascii="Myriad Pro" w:hAnsi="Myriad Pro"/>
                <w:sz w:val="20"/>
                <w:szCs w:val="20"/>
              </w:rPr>
              <w:t>, „nie dotyczy”</w:t>
            </w:r>
            <w:r w:rsidRPr="00435879">
              <w:rPr>
                <w:rFonts w:ascii="Myriad Pro" w:hAnsi="Myriad Pro"/>
                <w:sz w:val="20"/>
                <w:szCs w:val="20"/>
              </w:rPr>
              <w:t>.</w:t>
            </w:r>
          </w:p>
        </w:tc>
      </w:tr>
      <w:tr w:rsidR="00B2492A" w:rsidRPr="003E26AB" w:rsidTr="002039BB">
        <w:tc>
          <w:tcPr>
            <w:tcW w:w="536" w:type="dxa"/>
          </w:tcPr>
          <w:p w:rsidR="006B635D" w:rsidRDefault="006B635D" w:rsidP="002039BB">
            <w:pPr>
              <w:pStyle w:val="Akapitzlist"/>
              <w:numPr>
                <w:ilvl w:val="0"/>
                <w:numId w:val="30"/>
              </w:numPr>
              <w:spacing w:before="40" w:after="40"/>
              <w:ind w:left="0" w:firstLine="0"/>
              <w:rPr>
                <w:rFonts w:ascii="Myriad Pro" w:hAnsi="Myriad Pro"/>
                <w:sz w:val="20"/>
                <w:szCs w:val="20"/>
              </w:rPr>
            </w:pPr>
          </w:p>
        </w:tc>
        <w:tc>
          <w:tcPr>
            <w:tcW w:w="2833" w:type="dxa"/>
            <w:shd w:val="clear" w:color="auto" w:fill="auto"/>
          </w:tcPr>
          <w:p w:rsidR="00B2492A" w:rsidRPr="00C5523B" w:rsidRDefault="00E64830" w:rsidP="006154F1">
            <w:pPr>
              <w:spacing w:before="40" w:after="40"/>
              <w:rPr>
                <w:rFonts w:ascii="Myriad Pro" w:hAnsi="Myriad Pro"/>
                <w:sz w:val="20"/>
                <w:szCs w:val="20"/>
              </w:rPr>
            </w:pPr>
            <w:r>
              <w:rPr>
                <w:rFonts w:ascii="Myriad Pro" w:hAnsi="Myriad Pro"/>
                <w:sz w:val="20"/>
                <w:szCs w:val="20"/>
              </w:rPr>
              <w:t>Zgodność z zasadami horyzontalnymi.</w:t>
            </w:r>
          </w:p>
        </w:tc>
        <w:tc>
          <w:tcPr>
            <w:tcW w:w="4819" w:type="dxa"/>
            <w:shd w:val="clear" w:color="auto" w:fill="auto"/>
          </w:tcPr>
          <w:p w:rsidR="00BA165B" w:rsidRDefault="00BA165B">
            <w:pPr>
              <w:spacing w:before="40" w:after="40"/>
              <w:rPr>
                <w:rFonts w:ascii="Myriad Pro" w:hAnsi="Myriad Pro"/>
                <w:sz w:val="20"/>
                <w:szCs w:val="20"/>
              </w:rPr>
            </w:pPr>
            <w:r>
              <w:rPr>
                <w:rFonts w:ascii="Myriad Pro" w:hAnsi="Myriad Pro"/>
                <w:sz w:val="20"/>
                <w:szCs w:val="20"/>
              </w:rPr>
              <w:t>Projekt jest z</w:t>
            </w:r>
            <w:r w:rsidR="00E64830" w:rsidRPr="00E64830">
              <w:rPr>
                <w:rFonts w:ascii="Myriad Pro" w:hAnsi="Myriad Pro"/>
                <w:sz w:val="20"/>
                <w:szCs w:val="20"/>
              </w:rPr>
              <w:t>godn</w:t>
            </w:r>
            <w:r>
              <w:rPr>
                <w:rFonts w:ascii="Myriad Pro" w:hAnsi="Myriad Pro"/>
                <w:sz w:val="20"/>
                <w:szCs w:val="20"/>
              </w:rPr>
              <w:t>y</w:t>
            </w:r>
            <w:r w:rsidR="00E64830">
              <w:rPr>
                <w:rFonts w:ascii="Myriad Pro" w:hAnsi="Myriad Pro"/>
                <w:sz w:val="20"/>
                <w:szCs w:val="20"/>
              </w:rPr>
              <w:t>z</w:t>
            </w:r>
            <w:r>
              <w:rPr>
                <w:rFonts w:ascii="Myriad Pro" w:hAnsi="Myriad Pro"/>
                <w:sz w:val="20"/>
                <w:szCs w:val="20"/>
              </w:rPr>
              <w:t>:</w:t>
            </w:r>
          </w:p>
          <w:p w:rsidR="006B635D" w:rsidRDefault="0026555F" w:rsidP="002039BB">
            <w:pPr>
              <w:pStyle w:val="Akapitzlist"/>
              <w:numPr>
                <w:ilvl w:val="0"/>
                <w:numId w:val="45"/>
              </w:numPr>
              <w:spacing w:before="40" w:after="40"/>
              <w:ind w:left="357" w:hanging="357"/>
              <w:rPr>
                <w:rFonts w:ascii="Myriad Pro" w:hAnsi="Myriad Pro"/>
                <w:sz w:val="20"/>
                <w:szCs w:val="20"/>
              </w:rPr>
            </w:pPr>
            <w:r w:rsidRPr="002039BB">
              <w:rPr>
                <w:rFonts w:ascii="Myriad Pro" w:hAnsi="Myriad Pro"/>
                <w:sz w:val="20"/>
                <w:szCs w:val="20"/>
              </w:rPr>
              <w:t xml:space="preserve">prawodawstwem krajowym, w tym przepisami ustawy </w:t>
            </w:r>
            <w:r w:rsidRPr="002039BB">
              <w:rPr>
                <w:rFonts w:ascii="Myriad Pro" w:hAnsi="Myriad Pro"/>
                <w:i/>
                <w:sz w:val="20"/>
                <w:szCs w:val="20"/>
              </w:rPr>
              <w:t>Prawo zamówień publicznych</w:t>
            </w:r>
            <w:r w:rsidRPr="002039BB">
              <w:rPr>
                <w:rFonts w:ascii="Myriad Pro" w:hAnsi="Myriad Pro"/>
                <w:sz w:val="20"/>
                <w:szCs w:val="20"/>
              </w:rPr>
              <w:t>,</w:t>
            </w:r>
          </w:p>
          <w:p w:rsidR="006B635D" w:rsidRDefault="00E64830" w:rsidP="002039BB">
            <w:pPr>
              <w:pStyle w:val="Akapitzlist"/>
              <w:numPr>
                <w:ilvl w:val="0"/>
                <w:numId w:val="45"/>
              </w:numPr>
              <w:spacing w:before="40" w:after="40"/>
              <w:ind w:left="357" w:hanging="357"/>
              <w:rPr>
                <w:rFonts w:ascii="Myriad Pro" w:hAnsi="Myriad Pro"/>
                <w:sz w:val="20"/>
                <w:szCs w:val="20"/>
              </w:rPr>
            </w:pPr>
            <w:r w:rsidRPr="001223FA">
              <w:rPr>
                <w:rFonts w:ascii="Myriad Pro" w:hAnsi="Myriad Pro"/>
                <w:sz w:val="20"/>
                <w:szCs w:val="20"/>
              </w:rPr>
              <w:t>zasadą r</w:t>
            </w:r>
            <w:r w:rsidR="00BA165B">
              <w:rPr>
                <w:rFonts w:ascii="Myriad Pro" w:hAnsi="Myriad Pro"/>
                <w:sz w:val="20"/>
                <w:szCs w:val="20"/>
              </w:rPr>
              <w:t xml:space="preserve">ówności szans kobiet i mężczyzn, </w:t>
            </w:r>
            <w:r w:rsidR="00BA165B">
              <w:rPr>
                <w:rFonts w:ascii="Myriad Pro" w:hAnsi="Myriad Pro"/>
                <w:sz w:val="20"/>
                <w:szCs w:val="20"/>
              </w:rPr>
              <w:br/>
              <w:t>w oparciu o standard minimum,</w:t>
            </w:r>
          </w:p>
          <w:p w:rsidR="006B635D" w:rsidRDefault="00E64830" w:rsidP="002039BB">
            <w:pPr>
              <w:pStyle w:val="Akapitzlist"/>
              <w:numPr>
                <w:ilvl w:val="0"/>
                <w:numId w:val="45"/>
              </w:numPr>
              <w:spacing w:before="40" w:after="40"/>
              <w:ind w:left="357" w:hanging="357"/>
              <w:rPr>
                <w:rFonts w:ascii="Myriad Pro" w:hAnsi="Myriad Pro"/>
                <w:sz w:val="20"/>
                <w:szCs w:val="20"/>
              </w:rPr>
            </w:pPr>
            <w:r>
              <w:rPr>
                <w:rFonts w:ascii="Myriad Pro" w:hAnsi="Myriad Pro"/>
                <w:sz w:val="20"/>
                <w:szCs w:val="20"/>
              </w:rPr>
              <w:lastRenderedPageBreak/>
              <w:t>właściwymi</w:t>
            </w:r>
            <w:r w:rsidRPr="001223FA">
              <w:rPr>
                <w:rFonts w:ascii="Myriad Pro" w:hAnsi="Myriad Pro"/>
                <w:sz w:val="20"/>
                <w:szCs w:val="20"/>
              </w:rPr>
              <w:t xml:space="preserve"> politykamii zasadami wspólnotowym </w:t>
            </w:r>
            <w:r w:rsidR="00BA165B">
              <w:rPr>
                <w:rFonts w:ascii="Myriad Pro" w:hAnsi="Myriad Pro"/>
                <w:sz w:val="20"/>
                <w:szCs w:val="20"/>
              </w:rPr>
              <w:br/>
            </w:r>
            <w:r>
              <w:rPr>
                <w:rFonts w:ascii="Myriad Pro" w:hAnsi="Myriad Pro"/>
                <w:sz w:val="20"/>
                <w:szCs w:val="20"/>
              </w:rPr>
              <w:t>(</w:t>
            </w:r>
            <w:r w:rsidRPr="001223FA">
              <w:rPr>
                <w:rFonts w:ascii="Myriad Pro" w:hAnsi="Myriad Pro"/>
                <w:sz w:val="20"/>
                <w:szCs w:val="20"/>
              </w:rPr>
              <w:t>w tym</w:t>
            </w:r>
            <w:r>
              <w:rPr>
                <w:rFonts w:ascii="Myriad Pro" w:hAnsi="Myriad Pro"/>
                <w:sz w:val="20"/>
                <w:szCs w:val="20"/>
              </w:rPr>
              <w:t>:</w:t>
            </w:r>
            <w:r w:rsidRPr="001223FA">
              <w:rPr>
                <w:rFonts w:ascii="Myriad Pro" w:hAnsi="Myriad Pro"/>
                <w:sz w:val="20"/>
                <w:szCs w:val="20"/>
              </w:rPr>
              <w:t xml:space="preserve"> polityką równych szans</w:t>
            </w:r>
            <w:r>
              <w:rPr>
                <w:rFonts w:ascii="Myriad Pro" w:hAnsi="Myriad Pro"/>
                <w:sz w:val="20"/>
                <w:szCs w:val="20"/>
              </w:rPr>
              <w:t xml:space="preserve"> i niedyskryminacji </w:t>
            </w:r>
            <w:r w:rsidR="004B4919">
              <w:rPr>
                <w:rFonts w:ascii="Myriad Pro" w:hAnsi="Myriad Pro"/>
                <w:sz w:val="20"/>
                <w:szCs w:val="20"/>
              </w:rPr>
              <w:br/>
            </w:r>
            <w:r w:rsidRPr="001223FA">
              <w:rPr>
                <w:rFonts w:ascii="Myriad Pro" w:hAnsi="Myriad Pro"/>
                <w:sz w:val="20"/>
                <w:szCs w:val="20"/>
              </w:rPr>
              <w:t>i koncepcją zrównoważonego rozwoju</w:t>
            </w:r>
            <w:r>
              <w:rPr>
                <w:rFonts w:ascii="Myriad Pro" w:hAnsi="Myriad Pro"/>
                <w:sz w:val="20"/>
                <w:szCs w:val="20"/>
              </w:rPr>
              <w:t>) oraz prawodawstwem wspólnotowym</w:t>
            </w:r>
          </w:p>
        </w:tc>
        <w:tc>
          <w:tcPr>
            <w:tcW w:w="6032" w:type="dxa"/>
            <w:shd w:val="clear" w:color="auto" w:fill="auto"/>
          </w:tcPr>
          <w:p w:rsidR="00B2492A" w:rsidRDefault="00B2492A" w:rsidP="00461C00">
            <w:pPr>
              <w:spacing w:before="40" w:after="40"/>
              <w:rPr>
                <w:rFonts w:ascii="Myriad Pro" w:hAnsi="Myriad Pro"/>
                <w:sz w:val="20"/>
                <w:szCs w:val="20"/>
              </w:rPr>
            </w:pPr>
            <w:r w:rsidRPr="00435879">
              <w:rPr>
                <w:rFonts w:ascii="Myriad Pro" w:hAnsi="Myriad Pro"/>
                <w:sz w:val="20"/>
                <w:szCs w:val="20"/>
              </w:rPr>
              <w:lastRenderedPageBreak/>
              <w:t>Spełnienie kryterium jest konieczn</w:t>
            </w:r>
            <w:r>
              <w:rPr>
                <w:rFonts w:ascii="Myriad Pro" w:hAnsi="Myriad Pro"/>
                <w:sz w:val="20"/>
                <w:szCs w:val="20"/>
              </w:rPr>
              <w:t>e do przyznania dofinansowania.</w:t>
            </w:r>
          </w:p>
          <w:p w:rsidR="00B2492A" w:rsidRDefault="00B2492A" w:rsidP="00461C0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B922B9" w:rsidRPr="003E26AB" w:rsidRDefault="00B922B9" w:rsidP="00461C00">
            <w:pPr>
              <w:spacing w:before="40" w:after="40"/>
              <w:rPr>
                <w:rFonts w:ascii="Myriad Pro" w:hAnsi="Myriad Pro"/>
                <w:sz w:val="20"/>
                <w:szCs w:val="20"/>
              </w:rPr>
            </w:pPr>
            <w:r w:rsidRPr="00435879">
              <w:rPr>
                <w:rFonts w:ascii="Myriad Pro" w:hAnsi="Myriad Pro"/>
                <w:sz w:val="20"/>
                <w:szCs w:val="20"/>
              </w:rPr>
              <w:t xml:space="preserve">Ocena spełniania kryterium polega na przypisaniu wartości </w:t>
            </w:r>
            <w:r w:rsidRPr="00435879">
              <w:rPr>
                <w:rFonts w:ascii="Myriad Pro" w:hAnsi="Myriad Pro"/>
                <w:sz w:val="20"/>
                <w:szCs w:val="20"/>
              </w:rPr>
              <w:lastRenderedPageBreak/>
              <w:t>logicznych „tak”, „nie”.</w:t>
            </w:r>
          </w:p>
        </w:tc>
      </w:tr>
    </w:tbl>
    <w:p w:rsidR="00923DD7" w:rsidRDefault="00923DD7"/>
    <w:tbl>
      <w:tblPr>
        <w:tblStyle w:val="Tabela-Siatka"/>
        <w:tblW w:w="14220" w:type="dxa"/>
        <w:tblLayout w:type="fixed"/>
        <w:tblLook w:val="04A0"/>
      </w:tblPr>
      <w:tblGrid>
        <w:gridCol w:w="536"/>
        <w:gridCol w:w="2833"/>
        <w:gridCol w:w="4819"/>
        <w:gridCol w:w="6032"/>
      </w:tblGrid>
      <w:tr w:rsidR="00923DD7" w:rsidRPr="004034BD" w:rsidTr="00943067">
        <w:tc>
          <w:tcPr>
            <w:tcW w:w="14220" w:type="dxa"/>
            <w:gridSpan w:val="4"/>
          </w:tcPr>
          <w:p w:rsidR="00923DD7" w:rsidRPr="004034BD" w:rsidRDefault="00923DD7" w:rsidP="00943067">
            <w:pPr>
              <w:spacing w:before="40" w:after="40"/>
              <w:jc w:val="center"/>
              <w:rPr>
                <w:rFonts w:ascii="Myriad Pro" w:hAnsi="Myriad Pro"/>
                <w:b/>
                <w:sz w:val="20"/>
                <w:szCs w:val="20"/>
              </w:rPr>
            </w:pPr>
            <w:r w:rsidRPr="004034BD">
              <w:rPr>
                <w:rFonts w:ascii="Myriad Pro" w:hAnsi="Myriad Pro"/>
                <w:b/>
                <w:sz w:val="20"/>
                <w:szCs w:val="20"/>
              </w:rPr>
              <w:t xml:space="preserve">Kryteria </w:t>
            </w:r>
            <w:r w:rsidR="00255149">
              <w:rPr>
                <w:rFonts w:ascii="Myriad Pro" w:hAnsi="Myriad Pro"/>
                <w:b/>
                <w:sz w:val="20"/>
                <w:szCs w:val="20"/>
              </w:rPr>
              <w:t>administracyjności</w:t>
            </w:r>
          </w:p>
        </w:tc>
      </w:tr>
      <w:tr w:rsidR="00923DD7" w:rsidRPr="003E26AB" w:rsidTr="00943067">
        <w:tc>
          <w:tcPr>
            <w:tcW w:w="536" w:type="dxa"/>
          </w:tcPr>
          <w:p w:rsidR="00923DD7" w:rsidRPr="003E26AB" w:rsidRDefault="00923DD7" w:rsidP="00943067">
            <w:pPr>
              <w:spacing w:before="40" w:after="40"/>
              <w:rPr>
                <w:rFonts w:ascii="Myriad Pro" w:hAnsi="Myriad Pro"/>
                <w:sz w:val="20"/>
                <w:szCs w:val="20"/>
              </w:rPr>
            </w:pPr>
            <w:r w:rsidRPr="003E26AB">
              <w:rPr>
                <w:rFonts w:ascii="Myriad Pro" w:hAnsi="Myriad Pro"/>
                <w:sz w:val="20"/>
                <w:szCs w:val="20"/>
              </w:rPr>
              <w:t>L.p.</w:t>
            </w:r>
          </w:p>
        </w:tc>
        <w:tc>
          <w:tcPr>
            <w:tcW w:w="2833" w:type="dxa"/>
          </w:tcPr>
          <w:p w:rsidR="00923DD7" w:rsidRPr="003E26AB" w:rsidRDefault="00923DD7" w:rsidP="00943067">
            <w:pPr>
              <w:spacing w:before="40" w:after="40"/>
              <w:rPr>
                <w:rFonts w:ascii="Myriad Pro" w:hAnsi="Myriad Pro"/>
                <w:sz w:val="20"/>
                <w:szCs w:val="20"/>
              </w:rPr>
            </w:pPr>
            <w:r w:rsidRPr="003E26AB">
              <w:rPr>
                <w:rFonts w:ascii="Myriad Pro" w:hAnsi="Myriad Pro"/>
                <w:sz w:val="20"/>
                <w:szCs w:val="20"/>
              </w:rPr>
              <w:t>Nazwa kryterium</w:t>
            </w:r>
          </w:p>
        </w:tc>
        <w:tc>
          <w:tcPr>
            <w:tcW w:w="4819" w:type="dxa"/>
          </w:tcPr>
          <w:p w:rsidR="00923DD7" w:rsidRPr="003E26AB" w:rsidRDefault="00923DD7" w:rsidP="00943067">
            <w:pPr>
              <w:spacing w:before="40" w:after="40"/>
              <w:rPr>
                <w:rFonts w:ascii="Myriad Pro" w:hAnsi="Myriad Pro"/>
                <w:sz w:val="20"/>
                <w:szCs w:val="20"/>
              </w:rPr>
            </w:pPr>
            <w:r w:rsidRPr="003E26AB">
              <w:rPr>
                <w:rFonts w:ascii="Myriad Pro" w:hAnsi="Myriad Pro"/>
                <w:sz w:val="20"/>
                <w:szCs w:val="20"/>
              </w:rPr>
              <w:t>Definicja</w:t>
            </w:r>
            <w:r>
              <w:rPr>
                <w:rFonts w:ascii="Myriad Pro" w:hAnsi="Myriad Pro"/>
                <w:sz w:val="20"/>
                <w:szCs w:val="20"/>
              </w:rPr>
              <w:t xml:space="preserve"> kryterium</w:t>
            </w:r>
          </w:p>
        </w:tc>
        <w:tc>
          <w:tcPr>
            <w:tcW w:w="6032" w:type="dxa"/>
          </w:tcPr>
          <w:p w:rsidR="00923DD7" w:rsidRPr="003E26AB" w:rsidRDefault="00923DD7" w:rsidP="00943067">
            <w:pPr>
              <w:spacing w:before="40" w:after="40"/>
              <w:rPr>
                <w:rFonts w:ascii="Myriad Pro" w:hAnsi="Myriad Pro"/>
                <w:sz w:val="20"/>
                <w:szCs w:val="20"/>
              </w:rPr>
            </w:pPr>
            <w:r w:rsidRPr="00435879">
              <w:rPr>
                <w:rFonts w:ascii="Myriad Pro" w:hAnsi="Myriad Pro"/>
                <w:sz w:val="20"/>
                <w:szCs w:val="20"/>
              </w:rPr>
              <w:t>Opis znaczenia kryterium</w:t>
            </w:r>
          </w:p>
        </w:tc>
      </w:tr>
      <w:tr w:rsidR="00923DD7" w:rsidRPr="003E26AB" w:rsidTr="00943067">
        <w:tc>
          <w:tcPr>
            <w:tcW w:w="536" w:type="dxa"/>
          </w:tcPr>
          <w:p w:rsidR="00923DD7" w:rsidRPr="003E26AB" w:rsidRDefault="00923DD7" w:rsidP="00943067">
            <w:pPr>
              <w:spacing w:before="40" w:after="40"/>
              <w:jc w:val="center"/>
              <w:rPr>
                <w:rFonts w:ascii="Myriad Pro" w:hAnsi="Myriad Pro"/>
                <w:sz w:val="20"/>
                <w:szCs w:val="20"/>
              </w:rPr>
            </w:pPr>
            <w:r w:rsidRPr="003E26AB">
              <w:rPr>
                <w:rFonts w:ascii="Myriad Pro" w:hAnsi="Myriad Pro"/>
                <w:sz w:val="20"/>
                <w:szCs w:val="20"/>
              </w:rPr>
              <w:t>1</w:t>
            </w:r>
          </w:p>
        </w:tc>
        <w:tc>
          <w:tcPr>
            <w:tcW w:w="2833" w:type="dxa"/>
          </w:tcPr>
          <w:p w:rsidR="00923DD7" w:rsidRPr="003E26AB" w:rsidRDefault="00923DD7" w:rsidP="00943067">
            <w:pPr>
              <w:spacing w:before="40" w:after="40"/>
              <w:jc w:val="center"/>
              <w:rPr>
                <w:rFonts w:ascii="Myriad Pro" w:hAnsi="Myriad Pro"/>
                <w:sz w:val="20"/>
                <w:szCs w:val="20"/>
              </w:rPr>
            </w:pPr>
            <w:r w:rsidRPr="003E26AB">
              <w:rPr>
                <w:rFonts w:ascii="Myriad Pro" w:hAnsi="Myriad Pro"/>
                <w:sz w:val="20"/>
                <w:szCs w:val="20"/>
              </w:rPr>
              <w:t>2</w:t>
            </w:r>
          </w:p>
        </w:tc>
        <w:tc>
          <w:tcPr>
            <w:tcW w:w="4819" w:type="dxa"/>
          </w:tcPr>
          <w:p w:rsidR="00923DD7" w:rsidRPr="003E26AB" w:rsidRDefault="00923DD7" w:rsidP="00943067">
            <w:pPr>
              <w:spacing w:before="40" w:after="40"/>
              <w:jc w:val="center"/>
              <w:rPr>
                <w:rFonts w:ascii="Myriad Pro" w:hAnsi="Myriad Pro"/>
                <w:sz w:val="20"/>
                <w:szCs w:val="20"/>
              </w:rPr>
            </w:pPr>
            <w:r w:rsidRPr="003E26AB">
              <w:rPr>
                <w:rFonts w:ascii="Myriad Pro" w:hAnsi="Myriad Pro"/>
                <w:sz w:val="20"/>
                <w:szCs w:val="20"/>
              </w:rPr>
              <w:t>3</w:t>
            </w:r>
          </w:p>
        </w:tc>
        <w:tc>
          <w:tcPr>
            <w:tcW w:w="6032" w:type="dxa"/>
          </w:tcPr>
          <w:p w:rsidR="00923DD7" w:rsidRPr="003E26AB" w:rsidRDefault="00923DD7" w:rsidP="00943067">
            <w:pPr>
              <w:spacing w:before="40" w:after="40"/>
              <w:jc w:val="center"/>
              <w:rPr>
                <w:rFonts w:ascii="Myriad Pro" w:hAnsi="Myriad Pro"/>
                <w:sz w:val="20"/>
                <w:szCs w:val="20"/>
              </w:rPr>
            </w:pPr>
            <w:r w:rsidRPr="003E26AB">
              <w:rPr>
                <w:rFonts w:ascii="Myriad Pro" w:hAnsi="Myriad Pro"/>
                <w:sz w:val="20"/>
                <w:szCs w:val="20"/>
              </w:rPr>
              <w:t>4</w:t>
            </w:r>
          </w:p>
        </w:tc>
      </w:tr>
      <w:tr w:rsidR="00923DD7" w:rsidRPr="003E26AB" w:rsidTr="00943067">
        <w:tc>
          <w:tcPr>
            <w:tcW w:w="536" w:type="dxa"/>
          </w:tcPr>
          <w:p w:rsidR="006B635D" w:rsidRDefault="006B635D" w:rsidP="002039BB">
            <w:pPr>
              <w:pStyle w:val="Akapitzlist"/>
              <w:numPr>
                <w:ilvl w:val="0"/>
                <w:numId w:val="46"/>
              </w:numPr>
              <w:spacing w:before="40" w:after="40"/>
              <w:ind w:left="357" w:hanging="357"/>
              <w:rPr>
                <w:rFonts w:ascii="Myriad Pro" w:hAnsi="Myriad Pro"/>
                <w:sz w:val="20"/>
                <w:szCs w:val="20"/>
              </w:rPr>
            </w:pPr>
          </w:p>
        </w:tc>
        <w:tc>
          <w:tcPr>
            <w:tcW w:w="2833" w:type="dxa"/>
          </w:tcPr>
          <w:p w:rsidR="00923DD7" w:rsidRPr="00C5523B" w:rsidRDefault="00255149" w:rsidP="00943067">
            <w:pPr>
              <w:spacing w:before="40" w:after="40"/>
              <w:rPr>
                <w:rFonts w:ascii="Myriad Pro" w:hAnsi="Myriad Pro"/>
                <w:sz w:val="20"/>
                <w:szCs w:val="20"/>
              </w:rPr>
            </w:pPr>
            <w:r>
              <w:rPr>
                <w:rFonts w:ascii="Myriad Pro" w:hAnsi="Myriad Pro"/>
                <w:sz w:val="20"/>
                <w:szCs w:val="20"/>
              </w:rPr>
              <w:t>Zgodność z kwalifikowalnością wydatków.</w:t>
            </w:r>
          </w:p>
        </w:tc>
        <w:tc>
          <w:tcPr>
            <w:tcW w:w="4819" w:type="dxa"/>
          </w:tcPr>
          <w:p w:rsidR="00255149" w:rsidRDefault="00255149" w:rsidP="00943067">
            <w:pPr>
              <w:spacing w:before="40" w:after="40"/>
              <w:rPr>
                <w:rFonts w:ascii="Myriad Pro" w:hAnsi="Myriad Pro"/>
                <w:sz w:val="20"/>
                <w:szCs w:val="20"/>
              </w:rPr>
            </w:pPr>
            <w:r>
              <w:rPr>
                <w:rFonts w:ascii="Myriad Pro" w:hAnsi="Myriad Pro"/>
                <w:sz w:val="20"/>
                <w:szCs w:val="20"/>
              </w:rPr>
              <w:t>Wydatki w projekcie są zgodne z</w:t>
            </w:r>
            <w:r w:rsidR="004872EC" w:rsidRPr="004670D0">
              <w:rPr>
                <w:rFonts w:ascii="Myriad Pro" w:eastAsia="Times New Roman" w:hAnsi="Myriad Pro" w:cs="Times New Roman"/>
                <w:i/>
                <w:sz w:val="20"/>
                <w:szCs w:val="20"/>
                <w:lang w:eastAsia="pl-PL"/>
              </w:rPr>
              <w:t>Wytycznymi w zakresie kwalifikowalności wydatków Europejskiego Funduszu Rozwoju Regionalnego, Europejskiego Funduszu Społecznego oraz Funduszu Spójności w okresie programowania 2014-2020</w:t>
            </w:r>
            <w:r w:rsidR="004872EC">
              <w:rPr>
                <w:rFonts w:ascii="Myriad Pro" w:eastAsia="Times New Roman" w:hAnsi="Myriad Pro" w:cs="Times New Roman"/>
                <w:sz w:val="20"/>
                <w:szCs w:val="20"/>
                <w:lang w:eastAsia="pl-PL"/>
              </w:rPr>
              <w:t xml:space="preserve"> oraz</w:t>
            </w:r>
            <w:r w:rsidR="004872EC" w:rsidRPr="003709D8">
              <w:rPr>
                <w:rFonts w:ascii="Myriad Pro" w:eastAsia="Times New Roman" w:hAnsi="Myriad Pro" w:cs="Times New Roman"/>
                <w:color w:val="000000"/>
                <w:sz w:val="20"/>
                <w:szCs w:val="20"/>
                <w:lang w:eastAsia="pl-PL"/>
              </w:rPr>
              <w:t> </w:t>
            </w:r>
            <w:r w:rsidRPr="001B2A03">
              <w:rPr>
                <w:rFonts w:ascii="Myriad Pro" w:hAnsi="Myriad Pro"/>
                <w:i/>
                <w:sz w:val="20"/>
                <w:szCs w:val="20"/>
              </w:rPr>
              <w:t xml:space="preserve">Wytycznymi </w:t>
            </w:r>
            <w:r w:rsidRPr="001B2A03">
              <w:rPr>
                <w:rFonts w:ascii="Myriad Pro" w:hAnsi="Myriad Pro"/>
                <w:i/>
                <w:sz w:val="20"/>
                <w:szCs w:val="20"/>
              </w:rPr>
              <w:br/>
              <w:t>w zakresie realizacji projektów finansowanych ze środków Funduszu Pracy w ramach programów operacyjnych współfinansowanych z Europejskiego Funduszu</w:t>
            </w:r>
            <w:r>
              <w:rPr>
                <w:rFonts w:ascii="Myriad Pro" w:hAnsi="Myriad Pro"/>
                <w:sz w:val="20"/>
                <w:szCs w:val="20"/>
              </w:rPr>
              <w:t>.</w:t>
            </w:r>
          </w:p>
          <w:p w:rsidR="00923DD7" w:rsidRPr="00BD1B2F" w:rsidRDefault="00BD1B2F">
            <w:pPr>
              <w:spacing w:before="40" w:after="40"/>
              <w:rPr>
                <w:rFonts w:ascii="Myriad Pro" w:hAnsi="Myriad Pro"/>
                <w:sz w:val="20"/>
                <w:szCs w:val="20"/>
              </w:rPr>
            </w:pPr>
            <w:r>
              <w:rPr>
                <w:rFonts w:ascii="Myriad Pro" w:hAnsi="Myriad Pro"/>
                <w:sz w:val="20"/>
                <w:szCs w:val="20"/>
              </w:rPr>
              <w:t>Wartość k</w:t>
            </w:r>
            <w:r w:rsidR="00255149" w:rsidRPr="001223FA">
              <w:rPr>
                <w:rFonts w:ascii="Myriad Pro" w:hAnsi="Myriad Pro"/>
                <w:sz w:val="20"/>
                <w:szCs w:val="20"/>
              </w:rPr>
              <w:t xml:space="preserve">osztów pośrednich rozliczanych ryczałtem została wyliczona zgodnie z </w:t>
            </w:r>
            <w:r w:rsidR="00255149" w:rsidRPr="001B2A03">
              <w:rPr>
                <w:rFonts w:ascii="Myriad Pro" w:hAnsi="Myriad Pro"/>
                <w:i/>
                <w:sz w:val="20"/>
                <w:szCs w:val="20"/>
              </w:rPr>
              <w:t xml:space="preserve">Wytycznymi </w:t>
            </w:r>
            <w:r w:rsidR="00255149" w:rsidRPr="001B2A03">
              <w:rPr>
                <w:rFonts w:ascii="Myriad Pro" w:hAnsi="Myriad Pro"/>
                <w:i/>
                <w:sz w:val="20"/>
                <w:szCs w:val="20"/>
              </w:rPr>
              <w:br/>
              <w:t>w zakresie realizacji projektów finansowanych ze środków Funduszu Pracy w ramach programów operacyjnych współfinansowanych z Europejskiego Funduszu</w:t>
            </w:r>
            <w:r>
              <w:rPr>
                <w:rFonts w:ascii="Myriad Pro" w:hAnsi="Myriad Pro"/>
                <w:sz w:val="20"/>
                <w:szCs w:val="20"/>
              </w:rPr>
              <w:t>.</w:t>
            </w:r>
          </w:p>
        </w:tc>
        <w:tc>
          <w:tcPr>
            <w:tcW w:w="6032" w:type="dxa"/>
          </w:tcPr>
          <w:p w:rsidR="00255149" w:rsidRDefault="00255149" w:rsidP="00255149">
            <w:pPr>
              <w:spacing w:before="40" w:after="40"/>
              <w:rPr>
                <w:rFonts w:ascii="Myriad Pro" w:hAnsi="Myriad Pro"/>
                <w:sz w:val="20"/>
                <w:szCs w:val="20"/>
              </w:rPr>
            </w:pPr>
            <w:r>
              <w:rPr>
                <w:rFonts w:ascii="Myriad Pro" w:hAnsi="Myriad Pro"/>
                <w:sz w:val="20"/>
                <w:szCs w:val="20"/>
              </w:rPr>
              <w:t>Jeżeli dotyczy: s</w:t>
            </w:r>
            <w:r w:rsidRPr="00435879">
              <w:rPr>
                <w:rFonts w:ascii="Myriad Pro" w:hAnsi="Myriad Pro"/>
                <w:sz w:val="20"/>
                <w:szCs w:val="20"/>
              </w:rPr>
              <w:t>pełnienie kryterium jest konieczn</w:t>
            </w:r>
            <w:r>
              <w:rPr>
                <w:rFonts w:ascii="Myriad Pro" w:hAnsi="Myriad Pro"/>
                <w:sz w:val="20"/>
                <w:szCs w:val="20"/>
              </w:rPr>
              <w:t>e do przyznania dofinansowania.</w:t>
            </w:r>
          </w:p>
          <w:p w:rsidR="00255149" w:rsidRDefault="00255149" w:rsidP="00255149">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923DD7" w:rsidRPr="003E26AB" w:rsidRDefault="00255149">
            <w:pPr>
              <w:spacing w:before="40" w:after="40"/>
              <w:rPr>
                <w:rFonts w:ascii="Myriad Pro" w:hAnsi="Myriad Pro"/>
                <w:sz w:val="20"/>
                <w:szCs w:val="20"/>
              </w:rPr>
            </w:pPr>
            <w:r w:rsidRPr="00435879">
              <w:rPr>
                <w:rFonts w:ascii="Myriad Pro" w:hAnsi="Myriad Pro"/>
                <w:sz w:val="20"/>
                <w:szCs w:val="20"/>
              </w:rPr>
              <w:t>Ocena spełniania kryterium polega na przypisaniu wartości logicznych „tak”, „nie”.</w:t>
            </w:r>
          </w:p>
        </w:tc>
      </w:tr>
    </w:tbl>
    <w:p w:rsidR="008A0A9C" w:rsidRDefault="008A0A9C" w:rsidP="001B2A03">
      <w:pPr>
        <w:spacing w:before="120" w:after="120" w:line="240" w:lineRule="auto"/>
      </w:pPr>
    </w:p>
    <w:tbl>
      <w:tblPr>
        <w:tblStyle w:val="Tabela-Siatka"/>
        <w:tblW w:w="14220" w:type="dxa"/>
        <w:tblLayout w:type="fixed"/>
        <w:tblLook w:val="04A0"/>
      </w:tblPr>
      <w:tblGrid>
        <w:gridCol w:w="536"/>
        <w:gridCol w:w="4817"/>
        <w:gridCol w:w="2835"/>
        <w:gridCol w:w="6032"/>
      </w:tblGrid>
      <w:tr w:rsidR="008A0A9C" w:rsidRPr="003E26AB" w:rsidTr="00461C00">
        <w:tc>
          <w:tcPr>
            <w:tcW w:w="14220" w:type="dxa"/>
            <w:gridSpan w:val="4"/>
          </w:tcPr>
          <w:p w:rsidR="008A0A9C" w:rsidRPr="004034BD" w:rsidRDefault="00BD1B2F">
            <w:pPr>
              <w:spacing w:before="40" w:after="40"/>
              <w:jc w:val="center"/>
              <w:rPr>
                <w:rFonts w:ascii="Myriad Pro" w:hAnsi="Myriad Pro"/>
                <w:b/>
                <w:sz w:val="20"/>
                <w:szCs w:val="20"/>
              </w:rPr>
            </w:pPr>
            <w:r>
              <w:rPr>
                <w:rFonts w:ascii="Myriad Pro" w:hAnsi="Myriad Pro"/>
                <w:b/>
                <w:sz w:val="20"/>
                <w:szCs w:val="20"/>
              </w:rPr>
              <w:t>Kryteria jakości</w:t>
            </w:r>
          </w:p>
        </w:tc>
      </w:tr>
      <w:tr w:rsidR="008A0A9C" w:rsidRPr="003E26AB" w:rsidTr="00461C00">
        <w:tc>
          <w:tcPr>
            <w:tcW w:w="536" w:type="dxa"/>
          </w:tcPr>
          <w:p w:rsidR="008A0A9C" w:rsidRPr="003E26AB" w:rsidRDefault="008A0A9C" w:rsidP="00461C00">
            <w:pPr>
              <w:spacing w:before="40" w:after="40"/>
              <w:rPr>
                <w:rFonts w:ascii="Myriad Pro" w:hAnsi="Myriad Pro"/>
                <w:sz w:val="20"/>
                <w:szCs w:val="20"/>
              </w:rPr>
            </w:pPr>
            <w:r w:rsidRPr="003E26AB">
              <w:rPr>
                <w:rFonts w:ascii="Myriad Pro" w:hAnsi="Myriad Pro"/>
                <w:sz w:val="20"/>
                <w:szCs w:val="20"/>
              </w:rPr>
              <w:t>L.p.</w:t>
            </w:r>
          </w:p>
        </w:tc>
        <w:tc>
          <w:tcPr>
            <w:tcW w:w="4817" w:type="dxa"/>
          </w:tcPr>
          <w:p w:rsidR="008A0A9C" w:rsidRPr="003E26AB" w:rsidRDefault="008A0A9C" w:rsidP="00461C00">
            <w:pPr>
              <w:spacing w:before="40" w:after="40"/>
              <w:rPr>
                <w:rFonts w:ascii="Myriad Pro" w:hAnsi="Myriad Pro"/>
                <w:sz w:val="20"/>
                <w:szCs w:val="20"/>
              </w:rPr>
            </w:pPr>
            <w:r w:rsidRPr="003E26AB">
              <w:rPr>
                <w:rFonts w:ascii="Myriad Pro" w:hAnsi="Myriad Pro"/>
                <w:sz w:val="20"/>
                <w:szCs w:val="20"/>
              </w:rPr>
              <w:t>Nazwa kryterium</w:t>
            </w:r>
          </w:p>
        </w:tc>
        <w:tc>
          <w:tcPr>
            <w:tcW w:w="2835" w:type="dxa"/>
          </w:tcPr>
          <w:p w:rsidR="008A0A9C" w:rsidRPr="003E26AB" w:rsidRDefault="008A0A9C" w:rsidP="00461C00">
            <w:pPr>
              <w:spacing w:before="40" w:after="40"/>
              <w:rPr>
                <w:rFonts w:ascii="Myriad Pro" w:hAnsi="Myriad Pro"/>
                <w:sz w:val="20"/>
                <w:szCs w:val="20"/>
              </w:rPr>
            </w:pPr>
            <w:r w:rsidRPr="003E26AB">
              <w:rPr>
                <w:rFonts w:ascii="Myriad Pro" w:hAnsi="Myriad Pro"/>
                <w:sz w:val="20"/>
                <w:szCs w:val="20"/>
              </w:rPr>
              <w:t>Definicja</w:t>
            </w:r>
            <w:r>
              <w:rPr>
                <w:rFonts w:ascii="Myriad Pro" w:hAnsi="Myriad Pro"/>
                <w:sz w:val="20"/>
                <w:szCs w:val="20"/>
              </w:rPr>
              <w:t xml:space="preserve"> kryterium</w:t>
            </w:r>
          </w:p>
        </w:tc>
        <w:tc>
          <w:tcPr>
            <w:tcW w:w="6032" w:type="dxa"/>
          </w:tcPr>
          <w:p w:rsidR="008A0A9C" w:rsidRPr="003E26AB" w:rsidRDefault="008A0A9C" w:rsidP="00461C00">
            <w:pPr>
              <w:spacing w:before="40" w:after="40"/>
              <w:rPr>
                <w:rFonts w:ascii="Myriad Pro" w:hAnsi="Myriad Pro"/>
                <w:sz w:val="20"/>
                <w:szCs w:val="20"/>
              </w:rPr>
            </w:pPr>
            <w:r w:rsidRPr="00435879">
              <w:rPr>
                <w:rFonts w:ascii="Myriad Pro" w:hAnsi="Myriad Pro"/>
                <w:sz w:val="20"/>
                <w:szCs w:val="20"/>
              </w:rPr>
              <w:t>Opis znaczenia kryterium</w:t>
            </w:r>
          </w:p>
        </w:tc>
      </w:tr>
      <w:tr w:rsidR="008A0A9C" w:rsidRPr="003E26AB" w:rsidTr="00461C00">
        <w:tc>
          <w:tcPr>
            <w:tcW w:w="536" w:type="dxa"/>
          </w:tcPr>
          <w:p w:rsidR="008A0A9C" w:rsidRPr="003E26AB" w:rsidRDefault="008A0A9C" w:rsidP="00461C00">
            <w:pPr>
              <w:spacing w:before="40" w:after="40"/>
              <w:jc w:val="center"/>
              <w:rPr>
                <w:rFonts w:ascii="Myriad Pro" w:hAnsi="Myriad Pro"/>
                <w:sz w:val="20"/>
                <w:szCs w:val="20"/>
              </w:rPr>
            </w:pPr>
            <w:r w:rsidRPr="003E26AB">
              <w:rPr>
                <w:rFonts w:ascii="Myriad Pro" w:hAnsi="Myriad Pro"/>
                <w:sz w:val="20"/>
                <w:szCs w:val="20"/>
              </w:rPr>
              <w:t>1</w:t>
            </w:r>
          </w:p>
        </w:tc>
        <w:tc>
          <w:tcPr>
            <w:tcW w:w="4817" w:type="dxa"/>
          </w:tcPr>
          <w:p w:rsidR="008A0A9C" w:rsidRPr="003E26AB" w:rsidRDefault="008A0A9C" w:rsidP="00461C00">
            <w:pPr>
              <w:spacing w:before="40" w:after="40"/>
              <w:jc w:val="center"/>
              <w:rPr>
                <w:rFonts w:ascii="Myriad Pro" w:hAnsi="Myriad Pro"/>
                <w:sz w:val="20"/>
                <w:szCs w:val="20"/>
              </w:rPr>
            </w:pPr>
            <w:r w:rsidRPr="003E26AB">
              <w:rPr>
                <w:rFonts w:ascii="Myriad Pro" w:hAnsi="Myriad Pro"/>
                <w:sz w:val="20"/>
                <w:szCs w:val="20"/>
              </w:rPr>
              <w:t>2</w:t>
            </w:r>
          </w:p>
        </w:tc>
        <w:tc>
          <w:tcPr>
            <w:tcW w:w="2835" w:type="dxa"/>
          </w:tcPr>
          <w:p w:rsidR="008A0A9C" w:rsidRPr="003E26AB" w:rsidRDefault="008A0A9C" w:rsidP="00461C00">
            <w:pPr>
              <w:spacing w:before="40" w:after="40"/>
              <w:jc w:val="center"/>
              <w:rPr>
                <w:rFonts w:ascii="Myriad Pro" w:hAnsi="Myriad Pro"/>
                <w:sz w:val="20"/>
                <w:szCs w:val="20"/>
              </w:rPr>
            </w:pPr>
            <w:r w:rsidRPr="003E26AB">
              <w:rPr>
                <w:rFonts w:ascii="Myriad Pro" w:hAnsi="Myriad Pro"/>
                <w:sz w:val="20"/>
                <w:szCs w:val="20"/>
              </w:rPr>
              <w:t>3</w:t>
            </w:r>
          </w:p>
        </w:tc>
        <w:tc>
          <w:tcPr>
            <w:tcW w:w="6032" w:type="dxa"/>
          </w:tcPr>
          <w:p w:rsidR="008A0A9C" w:rsidRPr="003E26AB" w:rsidRDefault="008A0A9C" w:rsidP="00461C00">
            <w:pPr>
              <w:spacing w:before="40" w:after="40"/>
              <w:jc w:val="center"/>
              <w:rPr>
                <w:rFonts w:ascii="Myriad Pro" w:hAnsi="Myriad Pro"/>
                <w:sz w:val="20"/>
                <w:szCs w:val="20"/>
              </w:rPr>
            </w:pPr>
            <w:r w:rsidRPr="003E26AB">
              <w:rPr>
                <w:rFonts w:ascii="Myriad Pro" w:hAnsi="Myriad Pro"/>
                <w:sz w:val="20"/>
                <w:szCs w:val="20"/>
              </w:rPr>
              <w:t>4</w:t>
            </w:r>
          </w:p>
        </w:tc>
      </w:tr>
      <w:tr w:rsidR="008A0A9C" w:rsidRPr="003E26AB" w:rsidTr="00461C00">
        <w:tc>
          <w:tcPr>
            <w:tcW w:w="536" w:type="dxa"/>
          </w:tcPr>
          <w:p w:rsidR="008A0A9C" w:rsidRPr="00C5523B" w:rsidRDefault="008A0A9C" w:rsidP="001B2A03">
            <w:pPr>
              <w:pStyle w:val="Akapitzlist"/>
              <w:numPr>
                <w:ilvl w:val="0"/>
                <w:numId w:val="43"/>
              </w:numPr>
              <w:spacing w:before="40" w:after="40"/>
              <w:ind w:left="357" w:hanging="357"/>
              <w:contextualSpacing w:val="0"/>
              <w:rPr>
                <w:rFonts w:ascii="Myriad Pro" w:hAnsi="Myriad Pro"/>
                <w:sz w:val="20"/>
                <w:szCs w:val="20"/>
              </w:rPr>
            </w:pPr>
          </w:p>
        </w:tc>
        <w:tc>
          <w:tcPr>
            <w:tcW w:w="4817" w:type="dxa"/>
            <w:shd w:val="clear" w:color="auto" w:fill="auto"/>
          </w:tcPr>
          <w:p w:rsidR="00334F58" w:rsidRDefault="00BD1B2F" w:rsidP="00461C00">
            <w:pPr>
              <w:spacing w:before="40" w:after="40"/>
              <w:rPr>
                <w:rFonts w:ascii="Myriad Pro" w:hAnsi="Myriad Pro"/>
                <w:sz w:val="20"/>
                <w:szCs w:val="20"/>
              </w:rPr>
            </w:pPr>
            <w:r>
              <w:rPr>
                <w:rFonts w:ascii="Myriad Pro" w:hAnsi="Myriad Pro"/>
                <w:sz w:val="20"/>
                <w:szCs w:val="20"/>
              </w:rPr>
              <w:t>S</w:t>
            </w:r>
            <w:r w:rsidR="00334F58">
              <w:rPr>
                <w:rFonts w:ascii="Myriad Pro" w:hAnsi="Myriad Pro"/>
                <w:sz w:val="20"/>
                <w:szCs w:val="20"/>
              </w:rPr>
              <w:t xml:space="preserve">pójność </w:t>
            </w:r>
            <w:r>
              <w:rPr>
                <w:rFonts w:ascii="Myriad Pro" w:hAnsi="Myriad Pro"/>
                <w:sz w:val="20"/>
                <w:szCs w:val="20"/>
              </w:rPr>
              <w:t>projektu.</w:t>
            </w:r>
          </w:p>
          <w:p w:rsidR="008A0A9C" w:rsidRPr="00C5523B" w:rsidRDefault="008A0A9C" w:rsidP="00461C00">
            <w:pPr>
              <w:spacing w:before="40" w:after="40"/>
              <w:rPr>
                <w:rFonts w:ascii="Myriad Pro" w:hAnsi="Myriad Pro"/>
                <w:sz w:val="20"/>
                <w:szCs w:val="20"/>
              </w:rPr>
            </w:pPr>
          </w:p>
        </w:tc>
        <w:tc>
          <w:tcPr>
            <w:tcW w:w="2835" w:type="dxa"/>
            <w:shd w:val="clear" w:color="auto" w:fill="auto"/>
          </w:tcPr>
          <w:p w:rsidR="008A0A9C" w:rsidRPr="00C5523B" w:rsidRDefault="00DC6D17">
            <w:pPr>
              <w:spacing w:before="40" w:after="40"/>
              <w:rPr>
                <w:rFonts w:ascii="Myriad Pro" w:hAnsi="Myriad Pro"/>
                <w:sz w:val="20"/>
                <w:szCs w:val="20"/>
              </w:rPr>
            </w:pPr>
            <w:r>
              <w:rPr>
                <w:rFonts w:ascii="Myriad Pro" w:hAnsi="Myriad Pro"/>
                <w:sz w:val="20"/>
                <w:szCs w:val="20"/>
              </w:rPr>
              <w:t>P</w:t>
            </w:r>
            <w:r w:rsidR="00BD1B2F">
              <w:rPr>
                <w:rFonts w:ascii="Myriad Pro" w:hAnsi="Myriad Pro"/>
                <w:sz w:val="20"/>
                <w:szCs w:val="20"/>
              </w:rPr>
              <w:t>rojekt</w:t>
            </w:r>
            <w:r w:rsidR="00BD1B2F" w:rsidRPr="008A0A9C">
              <w:rPr>
                <w:rFonts w:ascii="Myriad Pro" w:hAnsi="Myriad Pro"/>
                <w:sz w:val="20"/>
                <w:szCs w:val="20"/>
              </w:rPr>
              <w:t xml:space="preserve"> jest spójny merytorycznie w zakresie wskazanego opisu grupy docelowej, trafności doboru zadań, harmonogramu zadań, wskaźników</w:t>
            </w:r>
            <w:r>
              <w:rPr>
                <w:rFonts w:ascii="Myriad Pro" w:hAnsi="Myriad Pro"/>
                <w:sz w:val="20"/>
                <w:szCs w:val="20"/>
              </w:rPr>
              <w:t xml:space="preserve"> planowanych do osiągniecia,</w:t>
            </w:r>
            <w:r w:rsidR="00BD1B2F" w:rsidRPr="008A0A9C">
              <w:rPr>
                <w:rFonts w:ascii="Myriad Pro" w:hAnsi="Myriad Pro"/>
                <w:sz w:val="20"/>
                <w:szCs w:val="20"/>
              </w:rPr>
              <w:t xml:space="preserve"> szacowanego budżetu projektu</w:t>
            </w:r>
            <w:r>
              <w:rPr>
                <w:rFonts w:ascii="Myriad Pro" w:hAnsi="Myriad Pro"/>
                <w:sz w:val="20"/>
                <w:szCs w:val="20"/>
              </w:rPr>
              <w:t xml:space="preserve"> oraz przyczynia się do osiągnięcia celów RPO  WZ 2014-2020.</w:t>
            </w:r>
          </w:p>
        </w:tc>
        <w:tc>
          <w:tcPr>
            <w:tcW w:w="6032" w:type="dxa"/>
            <w:shd w:val="clear" w:color="auto" w:fill="auto"/>
          </w:tcPr>
          <w:p w:rsidR="008A0A9C" w:rsidRDefault="008A0A9C" w:rsidP="00461C00">
            <w:pPr>
              <w:spacing w:before="40" w:after="40"/>
              <w:rPr>
                <w:rFonts w:ascii="Myriad Pro" w:hAnsi="Myriad Pro"/>
                <w:sz w:val="20"/>
                <w:szCs w:val="20"/>
              </w:rPr>
            </w:pPr>
            <w:r w:rsidRPr="00435879">
              <w:rPr>
                <w:rFonts w:ascii="Myriad Pro" w:hAnsi="Myriad Pro"/>
                <w:sz w:val="20"/>
                <w:szCs w:val="20"/>
              </w:rPr>
              <w:t>Spełnienie kryterium jest konieczn</w:t>
            </w:r>
            <w:r>
              <w:rPr>
                <w:rFonts w:ascii="Myriad Pro" w:hAnsi="Myriad Pro"/>
                <w:sz w:val="20"/>
                <w:szCs w:val="20"/>
              </w:rPr>
              <w:t>e do przyznania dofinansowania.</w:t>
            </w:r>
          </w:p>
          <w:p w:rsidR="008A0A9C" w:rsidRDefault="008A0A9C" w:rsidP="00461C00">
            <w:pPr>
              <w:spacing w:before="40" w:after="40"/>
              <w:rPr>
                <w:rFonts w:ascii="Myriad Pro" w:hAnsi="Myriad Pro"/>
                <w:sz w:val="20"/>
                <w:szCs w:val="20"/>
              </w:rPr>
            </w:pPr>
            <w:r w:rsidRPr="00435879">
              <w:rPr>
                <w:rFonts w:ascii="Myriad Pro" w:hAnsi="Myriad Pro"/>
                <w:sz w:val="20"/>
                <w:szCs w:val="20"/>
              </w:rPr>
              <w:t>Projekty niespełniające kryteri</w:t>
            </w:r>
            <w:r>
              <w:rPr>
                <w:rFonts w:ascii="Myriad Pro" w:hAnsi="Myriad Pro"/>
                <w:sz w:val="20"/>
                <w:szCs w:val="20"/>
              </w:rPr>
              <w:t>um kierowane są do poprawy lub uzupełnienia.</w:t>
            </w:r>
          </w:p>
          <w:p w:rsidR="00BD1B2F" w:rsidRPr="003E26AB" w:rsidRDefault="00BD1B2F" w:rsidP="00461C00">
            <w:pPr>
              <w:spacing w:before="40" w:after="40"/>
              <w:rPr>
                <w:rFonts w:ascii="Myriad Pro" w:hAnsi="Myriad Pro"/>
                <w:sz w:val="20"/>
                <w:szCs w:val="20"/>
              </w:rPr>
            </w:pPr>
            <w:r w:rsidRPr="00435879">
              <w:rPr>
                <w:rFonts w:ascii="Myriad Pro" w:hAnsi="Myriad Pro"/>
                <w:sz w:val="20"/>
                <w:szCs w:val="20"/>
              </w:rPr>
              <w:t>Ocena spełniania kryterium polega na przypisaniuwartości logicznych „tak”, „nie”.</w:t>
            </w:r>
          </w:p>
        </w:tc>
      </w:tr>
    </w:tbl>
    <w:p w:rsidR="008A0A9C" w:rsidRPr="00973700" w:rsidRDefault="008A0A9C" w:rsidP="00973700">
      <w:pPr>
        <w:sectPr w:rsidR="008A0A9C" w:rsidRPr="00973700" w:rsidSect="0040692A">
          <w:headerReference w:type="default" r:id="rId15"/>
          <w:pgSz w:w="16838" w:h="11906" w:orient="landscape"/>
          <w:pgMar w:top="1417" w:right="1417" w:bottom="1417" w:left="1417" w:header="708" w:footer="708" w:gutter="0"/>
          <w:cols w:space="708"/>
          <w:docGrid w:linePitch="360"/>
        </w:sectPr>
      </w:pPr>
    </w:p>
    <w:p w:rsidR="004C4F14" w:rsidRPr="00D81070" w:rsidRDefault="001F640E" w:rsidP="00D81070">
      <w:pPr>
        <w:pStyle w:val="Nagwek1"/>
        <w:rPr>
          <w:rFonts w:ascii="Myriad Pro" w:hAnsi="Myriad Pro"/>
          <w:b w:val="0"/>
          <w:color w:val="auto"/>
          <w:sz w:val="22"/>
          <w:szCs w:val="22"/>
        </w:rPr>
      </w:pPr>
      <w:bookmarkStart w:id="5" w:name="_Toc413859692"/>
      <w:r w:rsidRPr="00D81070">
        <w:rPr>
          <w:rFonts w:ascii="Myriad Pro" w:hAnsi="Myriad Pro"/>
          <w:color w:val="auto"/>
          <w:sz w:val="22"/>
          <w:szCs w:val="22"/>
        </w:rPr>
        <w:lastRenderedPageBreak/>
        <w:t>Załącznik 5 - Wykaz projektów zidentyfikowanych przez właściwą instytucję w ramach trybu pozakonkursowego wraz informacją o projekcie i podmiocie, który będzie wnioskodawcą</w:t>
      </w:r>
      <w:bookmarkEnd w:id="5"/>
    </w:p>
    <w:tbl>
      <w:tblPr>
        <w:tblStyle w:val="Tabela-Siatka"/>
        <w:tblW w:w="0" w:type="auto"/>
        <w:tblLayout w:type="fixed"/>
        <w:tblLook w:val="04A0"/>
      </w:tblPr>
      <w:tblGrid>
        <w:gridCol w:w="392"/>
        <w:gridCol w:w="567"/>
        <w:gridCol w:w="2551"/>
        <w:gridCol w:w="426"/>
        <w:gridCol w:w="455"/>
        <w:gridCol w:w="1050"/>
        <w:gridCol w:w="1046"/>
        <w:gridCol w:w="992"/>
        <w:gridCol w:w="567"/>
        <w:gridCol w:w="993"/>
        <w:gridCol w:w="1559"/>
        <w:gridCol w:w="709"/>
        <w:gridCol w:w="992"/>
        <w:gridCol w:w="992"/>
        <w:gridCol w:w="929"/>
      </w:tblGrid>
      <w:tr w:rsidR="00E83B34" w:rsidRPr="0012665D" w:rsidTr="006A148C">
        <w:trPr>
          <w:trHeight w:val="975"/>
        </w:trPr>
        <w:tc>
          <w:tcPr>
            <w:tcW w:w="392" w:type="dxa"/>
            <w:vMerge w:val="restart"/>
            <w:shd w:val="clear" w:color="auto" w:fill="B6DDE8" w:themeFill="accent5" w:themeFillTint="66"/>
            <w:textDirection w:val="btLr"/>
            <w:hideMark/>
          </w:tcPr>
          <w:p w:rsidR="001F640E" w:rsidRPr="0012665D" w:rsidRDefault="001F640E" w:rsidP="00E83B34">
            <w:pPr>
              <w:ind w:left="113" w:right="113"/>
              <w:rPr>
                <w:rFonts w:ascii="Myriad Pro" w:hAnsi="Myriad Pro"/>
                <w:b/>
                <w:bCs/>
                <w:sz w:val="16"/>
                <w:szCs w:val="16"/>
              </w:rPr>
            </w:pPr>
            <w:r w:rsidRPr="0012665D">
              <w:rPr>
                <w:rFonts w:ascii="Myriad Pro" w:hAnsi="Myriad Pro"/>
                <w:b/>
                <w:bCs/>
                <w:sz w:val="16"/>
                <w:szCs w:val="16"/>
              </w:rPr>
              <w:t>l.p.</w:t>
            </w:r>
          </w:p>
        </w:tc>
        <w:tc>
          <w:tcPr>
            <w:tcW w:w="567" w:type="dxa"/>
            <w:vMerge w:val="restart"/>
            <w:shd w:val="clear" w:color="auto" w:fill="B6DDE8" w:themeFill="accent5" w:themeFillTint="66"/>
            <w:textDirection w:val="btLr"/>
            <w:hideMark/>
          </w:tcPr>
          <w:p w:rsidR="001F640E" w:rsidRPr="0012665D" w:rsidRDefault="001F640E" w:rsidP="00E83B34">
            <w:pPr>
              <w:ind w:left="113" w:right="113"/>
              <w:rPr>
                <w:rFonts w:ascii="Myriad Pro" w:hAnsi="Myriad Pro"/>
                <w:b/>
                <w:bCs/>
                <w:sz w:val="16"/>
                <w:szCs w:val="16"/>
              </w:rPr>
            </w:pPr>
            <w:r w:rsidRPr="0012665D">
              <w:rPr>
                <w:rFonts w:ascii="Myriad Pro" w:hAnsi="Myriad Pro"/>
                <w:b/>
                <w:bCs/>
                <w:sz w:val="16"/>
                <w:szCs w:val="16"/>
              </w:rPr>
              <w:t>numer działania lub poddziałania</w:t>
            </w:r>
          </w:p>
        </w:tc>
        <w:tc>
          <w:tcPr>
            <w:tcW w:w="2551" w:type="dxa"/>
            <w:vMerge w:val="restart"/>
            <w:shd w:val="clear" w:color="auto" w:fill="B6DDE8" w:themeFill="accent5" w:themeFillTint="66"/>
            <w:noWrap/>
            <w:hideMark/>
          </w:tcPr>
          <w:p w:rsidR="001F640E" w:rsidRPr="0012665D" w:rsidRDefault="001F640E">
            <w:pPr>
              <w:rPr>
                <w:rFonts w:ascii="Myriad Pro" w:hAnsi="Myriad Pro"/>
                <w:b/>
                <w:bCs/>
                <w:sz w:val="16"/>
                <w:szCs w:val="16"/>
              </w:rPr>
            </w:pPr>
            <w:r w:rsidRPr="0012665D">
              <w:rPr>
                <w:rFonts w:ascii="Myriad Pro" w:hAnsi="Myriad Pro"/>
                <w:b/>
                <w:bCs/>
                <w:sz w:val="16"/>
                <w:szCs w:val="16"/>
              </w:rPr>
              <w:t>tytuł lub zakres projektu</w:t>
            </w:r>
          </w:p>
        </w:tc>
        <w:tc>
          <w:tcPr>
            <w:tcW w:w="426" w:type="dxa"/>
            <w:vMerge w:val="restart"/>
            <w:shd w:val="clear" w:color="auto" w:fill="B6DDE8" w:themeFill="accent5" w:themeFillTint="66"/>
            <w:noWrap/>
            <w:textDirection w:val="btLr"/>
            <w:hideMark/>
          </w:tcPr>
          <w:p w:rsidR="001F640E" w:rsidRPr="0012665D" w:rsidRDefault="001F640E" w:rsidP="00E83B34">
            <w:pPr>
              <w:ind w:left="113" w:right="113"/>
              <w:rPr>
                <w:rFonts w:ascii="Myriad Pro" w:hAnsi="Myriad Pro"/>
                <w:b/>
                <w:bCs/>
                <w:sz w:val="16"/>
                <w:szCs w:val="16"/>
              </w:rPr>
            </w:pPr>
            <w:r w:rsidRPr="0012665D">
              <w:rPr>
                <w:rFonts w:ascii="Myriad Pro" w:hAnsi="Myriad Pro"/>
                <w:b/>
                <w:bCs/>
                <w:sz w:val="16"/>
                <w:szCs w:val="16"/>
              </w:rPr>
              <w:t>podmiot zgłaszający</w:t>
            </w:r>
          </w:p>
        </w:tc>
        <w:tc>
          <w:tcPr>
            <w:tcW w:w="455" w:type="dxa"/>
            <w:vMerge w:val="restart"/>
            <w:shd w:val="clear" w:color="auto" w:fill="B6DDE8" w:themeFill="accent5" w:themeFillTint="66"/>
            <w:noWrap/>
            <w:textDirection w:val="btLr"/>
            <w:hideMark/>
          </w:tcPr>
          <w:p w:rsidR="001F640E" w:rsidRPr="0012665D" w:rsidRDefault="001F640E" w:rsidP="00E83B34">
            <w:pPr>
              <w:ind w:left="113" w:right="113"/>
              <w:rPr>
                <w:rFonts w:ascii="Myriad Pro" w:hAnsi="Myriad Pro"/>
                <w:b/>
                <w:bCs/>
                <w:sz w:val="16"/>
                <w:szCs w:val="16"/>
              </w:rPr>
            </w:pPr>
            <w:r w:rsidRPr="0012665D">
              <w:rPr>
                <w:rFonts w:ascii="Myriad Pro" w:hAnsi="Myriad Pro"/>
                <w:b/>
                <w:bCs/>
                <w:sz w:val="16"/>
                <w:szCs w:val="16"/>
              </w:rPr>
              <w:t>data identyfikacji</w:t>
            </w:r>
          </w:p>
        </w:tc>
        <w:tc>
          <w:tcPr>
            <w:tcW w:w="1050" w:type="dxa"/>
            <w:vMerge w:val="restart"/>
            <w:shd w:val="clear" w:color="auto" w:fill="B6DDE8" w:themeFill="accent5" w:themeFillTint="66"/>
            <w:noWrap/>
            <w:textDirection w:val="btLr"/>
            <w:hideMark/>
          </w:tcPr>
          <w:p w:rsidR="001F640E" w:rsidRPr="0012665D" w:rsidRDefault="001F640E" w:rsidP="00E83B34">
            <w:pPr>
              <w:ind w:left="113" w:right="113"/>
              <w:rPr>
                <w:rFonts w:ascii="Myriad Pro" w:hAnsi="Myriad Pro"/>
                <w:b/>
                <w:bCs/>
                <w:sz w:val="16"/>
                <w:szCs w:val="16"/>
              </w:rPr>
            </w:pPr>
            <w:bookmarkStart w:id="6" w:name="RANGE!G4"/>
            <w:r w:rsidRPr="0012665D">
              <w:rPr>
                <w:rFonts w:ascii="Myriad Pro" w:hAnsi="Myriad Pro"/>
                <w:b/>
                <w:bCs/>
                <w:sz w:val="16"/>
                <w:szCs w:val="16"/>
              </w:rPr>
              <w:t>podmiot, który będzie wnioskodawcą</w:t>
            </w:r>
            <w:bookmarkEnd w:id="6"/>
          </w:p>
        </w:tc>
        <w:tc>
          <w:tcPr>
            <w:tcW w:w="1046" w:type="dxa"/>
            <w:vMerge w:val="restart"/>
            <w:shd w:val="clear" w:color="auto" w:fill="B6DDE8" w:themeFill="accent5" w:themeFillTint="66"/>
            <w:textDirection w:val="btLr"/>
            <w:hideMark/>
          </w:tcPr>
          <w:p w:rsidR="001F640E" w:rsidRPr="0012665D" w:rsidRDefault="001F640E" w:rsidP="00E83B34">
            <w:pPr>
              <w:ind w:left="113" w:right="113"/>
              <w:rPr>
                <w:rFonts w:ascii="Myriad Pro" w:hAnsi="Myriad Pro"/>
                <w:b/>
                <w:bCs/>
                <w:sz w:val="16"/>
                <w:szCs w:val="16"/>
              </w:rPr>
            </w:pPr>
            <w:r w:rsidRPr="0012665D">
              <w:rPr>
                <w:rFonts w:ascii="Myriad Pro" w:hAnsi="Myriad Pro"/>
                <w:b/>
                <w:bCs/>
                <w:sz w:val="16"/>
                <w:szCs w:val="16"/>
              </w:rPr>
              <w:t>szacowana całkowita wartość projektu (PLN)</w:t>
            </w:r>
          </w:p>
        </w:tc>
        <w:tc>
          <w:tcPr>
            <w:tcW w:w="992" w:type="dxa"/>
            <w:vMerge w:val="restart"/>
            <w:shd w:val="clear" w:color="auto" w:fill="B6DDE8" w:themeFill="accent5" w:themeFillTint="66"/>
            <w:textDirection w:val="btLr"/>
            <w:hideMark/>
          </w:tcPr>
          <w:p w:rsidR="001F640E" w:rsidRPr="0012665D" w:rsidRDefault="001F640E" w:rsidP="00E83B34">
            <w:pPr>
              <w:ind w:left="113" w:right="113"/>
              <w:rPr>
                <w:rFonts w:ascii="Myriad Pro" w:hAnsi="Myriad Pro"/>
                <w:b/>
                <w:bCs/>
                <w:sz w:val="16"/>
                <w:szCs w:val="16"/>
              </w:rPr>
            </w:pPr>
            <w:r w:rsidRPr="0012665D">
              <w:rPr>
                <w:rFonts w:ascii="Myriad Pro" w:hAnsi="Myriad Pro"/>
                <w:b/>
                <w:bCs/>
                <w:sz w:val="16"/>
                <w:szCs w:val="16"/>
              </w:rPr>
              <w:t>szacowana wartość kosztów kwalifikowalnych</w:t>
            </w:r>
          </w:p>
        </w:tc>
        <w:tc>
          <w:tcPr>
            <w:tcW w:w="567" w:type="dxa"/>
            <w:vMerge w:val="restart"/>
            <w:shd w:val="clear" w:color="auto" w:fill="B6DDE8" w:themeFill="accent5" w:themeFillTint="66"/>
            <w:noWrap/>
            <w:textDirection w:val="btLr"/>
            <w:hideMark/>
          </w:tcPr>
          <w:p w:rsidR="001F640E" w:rsidRPr="0012665D" w:rsidRDefault="001F640E" w:rsidP="00E83B34">
            <w:pPr>
              <w:ind w:left="113" w:right="113"/>
              <w:rPr>
                <w:rFonts w:ascii="Myriad Pro" w:hAnsi="Myriad Pro"/>
                <w:b/>
                <w:bCs/>
                <w:sz w:val="16"/>
                <w:szCs w:val="16"/>
              </w:rPr>
            </w:pPr>
            <w:bookmarkStart w:id="7" w:name="RANGE!J4"/>
            <w:r w:rsidRPr="0012665D">
              <w:rPr>
                <w:rFonts w:ascii="Myriad Pro" w:hAnsi="Myriad Pro"/>
                <w:b/>
                <w:bCs/>
                <w:sz w:val="16"/>
                <w:szCs w:val="16"/>
              </w:rPr>
              <w:t>duży projekt (T/N/ND)</w:t>
            </w:r>
            <w:bookmarkEnd w:id="7"/>
          </w:p>
        </w:tc>
        <w:tc>
          <w:tcPr>
            <w:tcW w:w="993" w:type="dxa"/>
            <w:vMerge w:val="restart"/>
            <w:shd w:val="clear" w:color="auto" w:fill="B6DDE8" w:themeFill="accent5" w:themeFillTint="66"/>
            <w:textDirection w:val="btLr"/>
            <w:hideMark/>
          </w:tcPr>
          <w:p w:rsidR="001F640E" w:rsidRPr="0012665D" w:rsidRDefault="001F640E" w:rsidP="00E83B34">
            <w:pPr>
              <w:ind w:left="113" w:right="113"/>
              <w:rPr>
                <w:rFonts w:ascii="Myriad Pro" w:hAnsi="Myriad Pro"/>
                <w:b/>
                <w:bCs/>
                <w:sz w:val="16"/>
                <w:szCs w:val="16"/>
              </w:rPr>
            </w:pPr>
            <w:r w:rsidRPr="0012665D">
              <w:rPr>
                <w:rFonts w:ascii="Myriad Pro" w:hAnsi="Myriad Pro"/>
                <w:b/>
                <w:bCs/>
                <w:sz w:val="16"/>
                <w:szCs w:val="16"/>
              </w:rPr>
              <w:t>szacowany wkład UE (PLN)</w:t>
            </w:r>
          </w:p>
        </w:tc>
        <w:tc>
          <w:tcPr>
            <w:tcW w:w="2268" w:type="dxa"/>
            <w:gridSpan w:val="2"/>
            <w:shd w:val="clear" w:color="auto" w:fill="B6DDE8" w:themeFill="accent5" w:themeFillTint="66"/>
            <w:hideMark/>
          </w:tcPr>
          <w:p w:rsidR="001F640E" w:rsidRPr="0012665D" w:rsidRDefault="001F640E">
            <w:pPr>
              <w:rPr>
                <w:rFonts w:ascii="Myriad Pro" w:hAnsi="Myriad Pro"/>
                <w:b/>
                <w:bCs/>
                <w:sz w:val="16"/>
                <w:szCs w:val="16"/>
              </w:rPr>
            </w:pPr>
            <w:r w:rsidRPr="0012665D">
              <w:rPr>
                <w:rFonts w:ascii="Myriad Pro" w:hAnsi="Myriad Pro"/>
                <w:b/>
                <w:bCs/>
                <w:sz w:val="16"/>
                <w:szCs w:val="16"/>
              </w:rPr>
              <w:t>zakładane efekty  projektu wyrażone  wskaźnikami</w:t>
            </w:r>
          </w:p>
        </w:tc>
        <w:tc>
          <w:tcPr>
            <w:tcW w:w="992" w:type="dxa"/>
            <w:vMerge w:val="restart"/>
            <w:shd w:val="clear" w:color="auto" w:fill="B6DDE8" w:themeFill="accent5" w:themeFillTint="66"/>
            <w:hideMark/>
          </w:tcPr>
          <w:p w:rsidR="001F640E" w:rsidRPr="0012665D" w:rsidRDefault="001F640E" w:rsidP="00E83B34">
            <w:pPr>
              <w:rPr>
                <w:rFonts w:ascii="Myriad Pro" w:hAnsi="Myriad Pro"/>
                <w:b/>
                <w:bCs/>
                <w:sz w:val="16"/>
                <w:szCs w:val="16"/>
              </w:rPr>
            </w:pPr>
            <w:r w:rsidRPr="0012665D">
              <w:rPr>
                <w:rFonts w:ascii="Myriad Pro" w:hAnsi="Myriad Pro"/>
                <w:b/>
                <w:bCs/>
                <w:sz w:val="16"/>
                <w:szCs w:val="16"/>
              </w:rPr>
              <w:t xml:space="preserve">przewidywany w dniu identyfikacji termin </w:t>
            </w:r>
            <w:r w:rsidRPr="0012665D">
              <w:rPr>
                <w:rFonts w:ascii="Myriad Pro" w:hAnsi="Myriad Pro"/>
                <w:b/>
                <w:bCs/>
                <w:sz w:val="16"/>
                <w:szCs w:val="16"/>
              </w:rPr>
              <w:br/>
              <w:t xml:space="preserve">złożenia wniosku </w:t>
            </w:r>
            <w:r w:rsidRPr="0012665D">
              <w:rPr>
                <w:rFonts w:ascii="Myriad Pro" w:hAnsi="Myriad Pro"/>
                <w:b/>
                <w:bCs/>
                <w:sz w:val="16"/>
                <w:szCs w:val="16"/>
              </w:rPr>
              <w:br/>
              <w:t>o dofinansowanie</w:t>
            </w:r>
            <w:r w:rsidRPr="0012665D">
              <w:rPr>
                <w:rFonts w:ascii="Myriad Pro" w:hAnsi="Myriad Pro"/>
                <w:b/>
                <w:bCs/>
                <w:sz w:val="16"/>
                <w:szCs w:val="16"/>
              </w:rPr>
              <w:br/>
              <w:t xml:space="preserve">(kwartał/ miesiąc oraz rok) </w:t>
            </w:r>
          </w:p>
        </w:tc>
        <w:tc>
          <w:tcPr>
            <w:tcW w:w="992" w:type="dxa"/>
            <w:vMerge w:val="restart"/>
            <w:shd w:val="clear" w:color="auto" w:fill="B6DDE8" w:themeFill="accent5" w:themeFillTint="66"/>
            <w:hideMark/>
          </w:tcPr>
          <w:p w:rsidR="001F640E" w:rsidRPr="0012665D" w:rsidRDefault="001F640E" w:rsidP="00E83B34">
            <w:pPr>
              <w:rPr>
                <w:rFonts w:ascii="Myriad Pro" w:hAnsi="Myriad Pro"/>
                <w:b/>
                <w:bCs/>
                <w:sz w:val="16"/>
                <w:szCs w:val="16"/>
              </w:rPr>
            </w:pPr>
            <w:r w:rsidRPr="0012665D">
              <w:rPr>
                <w:rFonts w:ascii="Myriad Pro" w:hAnsi="Myriad Pro"/>
                <w:b/>
                <w:bCs/>
                <w:sz w:val="16"/>
                <w:szCs w:val="16"/>
              </w:rPr>
              <w:t xml:space="preserve">przewidywany w dniu identyfikacji termin </w:t>
            </w:r>
            <w:r w:rsidRPr="0012665D">
              <w:rPr>
                <w:rFonts w:ascii="Myriad Pro" w:hAnsi="Myriad Pro"/>
                <w:b/>
                <w:bCs/>
                <w:sz w:val="16"/>
                <w:szCs w:val="16"/>
              </w:rPr>
              <w:br/>
              <w:t>rozpoczęcia realizacji projektu</w:t>
            </w:r>
            <w:r w:rsidRPr="0012665D">
              <w:rPr>
                <w:rFonts w:ascii="Myriad Pro" w:hAnsi="Myriad Pro"/>
                <w:b/>
                <w:bCs/>
                <w:sz w:val="16"/>
                <w:szCs w:val="16"/>
              </w:rPr>
              <w:br/>
              <w:t>(kwartał/miesiąc oraz rok)</w:t>
            </w:r>
          </w:p>
        </w:tc>
        <w:tc>
          <w:tcPr>
            <w:tcW w:w="929" w:type="dxa"/>
            <w:vMerge w:val="restart"/>
            <w:shd w:val="clear" w:color="auto" w:fill="B6DDE8" w:themeFill="accent5" w:themeFillTint="66"/>
            <w:hideMark/>
          </w:tcPr>
          <w:p w:rsidR="001F640E" w:rsidRPr="0012665D" w:rsidRDefault="001F640E" w:rsidP="00E83B34">
            <w:pPr>
              <w:rPr>
                <w:rFonts w:ascii="Myriad Pro" w:hAnsi="Myriad Pro"/>
                <w:b/>
                <w:bCs/>
                <w:sz w:val="16"/>
                <w:szCs w:val="16"/>
              </w:rPr>
            </w:pPr>
            <w:r w:rsidRPr="0012665D">
              <w:rPr>
                <w:rFonts w:ascii="Myriad Pro" w:hAnsi="Myriad Pro"/>
                <w:b/>
                <w:bCs/>
                <w:sz w:val="16"/>
                <w:szCs w:val="16"/>
              </w:rPr>
              <w:t>przewidywany w dniu identyfikacji termin zakończenia realizacji projektu (kwartał/miesiąc oraz rok)</w:t>
            </w:r>
          </w:p>
        </w:tc>
      </w:tr>
      <w:tr w:rsidR="00E83B34" w:rsidRPr="0012665D" w:rsidTr="006A148C">
        <w:trPr>
          <w:cantSplit/>
          <w:trHeight w:val="1134"/>
        </w:trPr>
        <w:tc>
          <w:tcPr>
            <w:tcW w:w="392" w:type="dxa"/>
            <w:vMerge/>
            <w:hideMark/>
          </w:tcPr>
          <w:p w:rsidR="001F640E" w:rsidRPr="0012665D" w:rsidRDefault="001F640E">
            <w:pPr>
              <w:rPr>
                <w:rFonts w:ascii="Myriad Pro" w:hAnsi="Myriad Pro"/>
                <w:b/>
                <w:bCs/>
                <w:sz w:val="16"/>
                <w:szCs w:val="16"/>
              </w:rPr>
            </w:pPr>
          </w:p>
        </w:tc>
        <w:tc>
          <w:tcPr>
            <w:tcW w:w="567" w:type="dxa"/>
            <w:vMerge/>
            <w:hideMark/>
          </w:tcPr>
          <w:p w:rsidR="001F640E" w:rsidRPr="0012665D" w:rsidRDefault="001F640E">
            <w:pPr>
              <w:rPr>
                <w:rFonts w:ascii="Myriad Pro" w:hAnsi="Myriad Pro"/>
                <w:b/>
                <w:bCs/>
                <w:sz w:val="16"/>
                <w:szCs w:val="16"/>
              </w:rPr>
            </w:pPr>
          </w:p>
        </w:tc>
        <w:tc>
          <w:tcPr>
            <w:tcW w:w="2551" w:type="dxa"/>
            <w:vMerge/>
            <w:hideMark/>
          </w:tcPr>
          <w:p w:rsidR="001F640E" w:rsidRPr="0012665D" w:rsidRDefault="001F640E">
            <w:pPr>
              <w:rPr>
                <w:rFonts w:ascii="Myriad Pro" w:hAnsi="Myriad Pro"/>
                <w:b/>
                <w:bCs/>
                <w:sz w:val="16"/>
                <w:szCs w:val="16"/>
              </w:rPr>
            </w:pPr>
          </w:p>
        </w:tc>
        <w:tc>
          <w:tcPr>
            <w:tcW w:w="426" w:type="dxa"/>
            <w:vMerge/>
            <w:hideMark/>
          </w:tcPr>
          <w:p w:rsidR="001F640E" w:rsidRPr="0012665D" w:rsidRDefault="001F640E">
            <w:pPr>
              <w:rPr>
                <w:rFonts w:ascii="Myriad Pro" w:hAnsi="Myriad Pro"/>
                <w:b/>
                <w:bCs/>
                <w:sz w:val="16"/>
                <w:szCs w:val="16"/>
              </w:rPr>
            </w:pPr>
          </w:p>
        </w:tc>
        <w:tc>
          <w:tcPr>
            <w:tcW w:w="455" w:type="dxa"/>
            <w:vMerge/>
            <w:hideMark/>
          </w:tcPr>
          <w:p w:rsidR="001F640E" w:rsidRPr="0012665D" w:rsidRDefault="001F640E">
            <w:pPr>
              <w:rPr>
                <w:rFonts w:ascii="Myriad Pro" w:hAnsi="Myriad Pro"/>
                <w:b/>
                <w:bCs/>
                <w:sz w:val="16"/>
                <w:szCs w:val="16"/>
              </w:rPr>
            </w:pPr>
          </w:p>
        </w:tc>
        <w:tc>
          <w:tcPr>
            <w:tcW w:w="1050" w:type="dxa"/>
            <w:vMerge/>
            <w:hideMark/>
          </w:tcPr>
          <w:p w:rsidR="001F640E" w:rsidRPr="0012665D" w:rsidRDefault="001F640E">
            <w:pPr>
              <w:rPr>
                <w:rFonts w:ascii="Myriad Pro" w:hAnsi="Myriad Pro"/>
                <w:b/>
                <w:bCs/>
                <w:sz w:val="16"/>
                <w:szCs w:val="16"/>
              </w:rPr>
            </w:pPr>
          </w:p>
        </w:tc>
        <w:tc>
          <w:tcPr>
            <w:tcW w:w="1046" w:type="dxa"/>
            <w:vMerge/>
            <w:hideMark/>
          </w:tcPr>
          <w:p w:rsidR="001F640E" w:rsidRPr="0012665D" w:rsidRDefault="001F640E">
            <w:pPr>
              <w:rPr>
                <w:rFonts w:ascii="Myriad Pro" w:hAnsi="Myriad Pro"/>
                <w:b/>
                <w:bCs/>
                <w:sz w:val="16"/>
                <w:szCs w:val="16"/>
              </w:rPr>
            </w:pPr>
          </w:p>
        </w:tc>
        <w:tc>
          <w:tcPr>
            <w:tcW w:w="992" w:type="dxa"/>
            <w:vMerge/>
            <w:hideMark/>
          </w:tcPr>
          <w:p w:rsidR="001F640E" w:rsidRPr="0012665D" w:rsidRDefault="001F640E">
            <w:pPr>
              <w:rPr>
                <w:rFonts w:ascii="Myriad Pro" w:hAnsi="Myriad Pro"/>
                <w:b/>
                <w:bCs/>
                <w:sz w:val="16"/>
                <w:szCs w:val="16"/>
              </w:rPr>
            </w:pPr>
          </w:p>
        </w:tc>
        <w:tc>
          <w:tcPr>
            <w:tcW w:w="567" w:type="dxa"/>
            <w:vMerge/>
            <w:hideMark/>
          </w:tcPr>
          <w:p w:rsidR="001F640E" w:rsidRPr="0012665D" w:rsidRDefault="001F640E">
            <w:pPr>
              <w:rPr>
                <w:rFonts w:ascii="Myriad Pro" w:hAnsi="Myriad Pro"/>
                <w:b/>
                <w:bCs/>
                <w:sz w:val="16"/>
                <w:szCs w:val="16"/>
              </w:rPr>
            </w:pPr>
          </w:p>
        </w:tc>
        <w:tc>
          <w:tcPr>
            <w:tcW w:w="993" w:type="dxa"/>
            <w:vMerge/>
            <w:hideMark/>
          </w:tcPr>
          <w:p w:rsidR="001F640E" w:rsidRPr="0012665D" w:rsidRDefault="001F640E">
            <w:pPr>
              <w:rPr>
                <w:rFonts w:ascii="Myriad Pro" w:hAnsi="Myriad Pro"/>
                <w:b/>
                <w:bCs/>
                <w:sz w:val="16"/>
                <w:szCs w:val="16"/>
              </w:rPr>
            </w:pPr>
          </w:p>
        </w:tc>
        <w:tc>
          <w:tcPr>
            <w:tcW w:w="1559" w:type="dxa"/>
            <w:shd w:val="clear" w:color="auto" w:fill="B6DDE8" w:themeFill="accent5" w:themeFillTint="66"/>
            <w:hideMark/>
          </w:tcPr>
          <w:p w:rsidR="001F640E" w:rsidRPr="0012665D" w:rsidRDefault="001F640E">
            <w:pPr>
              <w:rPr>
                <w:rFonts w:ascii="Myriad Pro" w:hAnsi="Myriad Pro"/>
                <w:b/>
                <w:bCs/>
                <w:sz w:val="16"/>
                <w:szCs w:val="16"/>
              </w:rPr>
            </w:pPr>
            <w:r w:rsidRPr="0012665D">
              <w:rPr>
                <w:rFonts w:ascii="Myriad Pro" w:hAnsi="Myriad Pro"/>
                <w:b/>
                <w:bCs/>
                <w:sz w:val="16"/>
                <w:szCs w:val="16"/>
              </w:rPr>
              <w:t>wskaźnik</w:t>
            </w:r>
          </w:p>
        </w:tc>
        <w:tc>
          <w:tcPr>
            <w:tcW w:w="709" w:type="dxa"/>
            <w:shd w:val="clear" w:color="auto" w:fill="B6DDE8" w:themeFill="accent5" w:themeFillTint="66"/>
            <w:textDirection w:val="btLr"/>
            <w:hideMark/>
          </w:tcPr>
          <w:p w:rsidR="001F640E" w:rsidRPr="0012665D" w:rsidRDefault="001F640E" w:rsidP="00E83B34">
            <w:pPr>
              <w:ind w:left="113" w:right="113"/>
              <w:rPr>
                <w:rFonts w:ascii="Myriad Pro" w:hAnsi="Myriad Pro"/>
                <w:b/>
                <w:bCs/>
                <w:sz w:val="16"/>
                <w:szCs w:val="16"/>
              </w:rPr>
            </w:pPr>
            <w:r w:rsidRPr="0012665D">
              <w:rPr>
                <w:rFonts w:ascii="Myriad Pro" w:hAnsi="Myriad Pro"/>
                <w:b/>
                <w:bCs/>
                <w:sz w:val="16"/>
                <w:szCs w:val="16"/>
              </w:rPr>
              <w:t>wartość</w:t>
            </w:r>
            <w:r w:rsidRPr="0012665D">
              <w:rPr>
                <w:rFonts w:ascii="Myriad Pro" w:hAnsi="Myriad Pro"/>
                <w:b/>
                <w:bCs/>
                <w:sz w:val="16"/>
                <w:szCs w:val="16"/>
              </w:rPr>
              <w:br/>
              <w:t>docelowa</w:t>
            </w:r>
          </w:p>
        </w:tc>
        <w:tc>
          <w:tcPr>
            <w:tcW w:w="992" w:type="dxa"/>
            <w:vMerge/>
            <w:hideMark/>
          </w:tcPr>
          <w:p w:rsidR="001F640E" w:rsidRPr="0012665D" w:rsidRDefault="001F640E">
            <w:pPr>
              <w:rPr>
                <w:rFonts w:ascii="Myriad Pro" w:hAnsi="Myriad Pro"/>
                <w:b/>
                <w:bCs/>
                <w:sz w:val="16"/>
                <w:szCs w:val="16"/>
              </w:rPr>
            </w:pPr>
          </w:p>
        </w:tc>
        <w:tc>
          <w:tcPr>
            <w:tcW w:w="992" w:type="dxa"/>
            <w:vMerge/>
            <w:hideMark/>
          </w:tcPr>
          <w:p w:rsidR="001F640E" w:rsidRPr="0012665D" w:rsidRDefault="001F640E">
            <w:pPr>
              <w:rPr>
                <w:rFonts w:ascii="Myriad Pro" w:hAnsi="Myriad Pro"/>
                <w:b/>
                <w:bCs/>
                <w:sz w:val="16"/>
                <w:szCs w:val="16"/>
              </w:rPr>
            </w:pPr>
          </w:p>
        </w:tc>
        <w:tc>
          <w:tcPr>
            <w:tcW w:w="929" w:type="dxa"/>
            <w:vMerge/>
            <w:hideMark/>
          </w:tcPr>
          <w:p w:rsidR="001F640E" w:rsidRPr="0012665D" w:rsidRDefault="001F640E">
            <w:pPr>
              <w:rPr>
                <w:rFonts w:ascii="Myriad Pro" w:hAnsi="Myriad Pro"/>
                <w:b/>
                <w:bCs/>
                <w:sz w:val="16"/>
                <w:szCs w:val="16"/>
              </w:rPr>
            </w:pPr>
          </w:p>
        </w:tc>
      </w:tr>
      <w:tr w:rsidR="00E83B34" w:rsidRPr="0012665D" w:rsidTr="008E7DEF">
        <w:trPr>
          <w:trHeight w:val="300"/>
        </w:trPr>
        <w:tc>
          <w:tcPr>
            <w:tcW w:w="392" w:type="dxa"/>
            <w:hideMark/>
          </w:tcPr>
          <w:p w:rsidR="001F640E" w:rsidRPr="0012665D" w:rsidRDefault="001F640E" w:rsidP="008E7DEF">
            <w:pPr>
              <w:jc w:val="center"/>
              <w:rPr>
                <w:rFonts w:ascii="Myriad Pro" w:hAnsi="Myriad Pro"/>
                <w:b/>
                <w:sz w:val="16"/>
                <w:szCs w:val="16"/>
              </w:rPr>
            </w:pPr>
          </w:p>
        </w:tc>
        <w:tc>
          <w:tcPr>
            <w:tcW w:w="567" w:type="dxa"/>
            <w:hideMark/>
          </w:tcPr>
          <w:p w:rsidR="001F640E" w:rsidRPr="0012665D" w:rsidRDefault="001F640E" w:rsidP="008E7DEF">
            <w:pPr>
              <w:jc w:val="center"/>
              <w:rPr>
                <w:rFonts w:ascii="Myriad Pro" w:hAnsi="Myriad Pro"/>
                <w:b/>
                <w:sz w:val="16"/>
                <w:szCs w:val="16"/>
              </w:rPr>
            </w:pPr>
            <w:r w:rsidRPr="0012665D">
              <w:rPr>
                <w:rFonts w:ascii="Myriad Pro" w:hAnsi="Myriad Pro"/>
                <w:b/>
                <w:sz w:val="16"/>
                <w:szCs w:val="16"/>
              </w:rPr>
              <w:t>1</w:t>
            </w:r>
          </w:p>
        </w:tc>
        <w:tc>
          <w:tcPr>
            <w:tcW w:w="2551" w:type="dxa"/>
            <w:hideMark/>
          </w:tcPr>
          <w:p w:rsidR="001F640E" w:rsidRPr="0012665D" w:rsidRDefault="001F640E" w:rsidP="008E7DEF">
            <w:pPr>
              <w:jc w:val="center"/>
              <w:rPr>
                <w:rFonts w:ascii="Myriad Pro" w:hAnsi="Myriad Pro"/>
                <w:b/>
                <w:sz w:val="16"/>
                <w:szCs w:val="16"/>
              </w:rPr>
            </w:pPr>
            <w:r w:rsidRPr="0012665D">
              <w:rPr>
                <w:rFonts w:ascii="Myriad Pro" w:hAnsi="Myriad Pro"/>
                <w:b/>
                <w:sz w:val="16"/>
                <w:szCs w:val="16"/>
              </w:rPr>
              <w:t>2</w:t>
            </w:r>
          </w:p>
        </w:tc>
        <w:tc>
          <w:tcPr>
            <w:tcW w:w="426" w:type="dxa"/>
            <w:hideMark/>
          </w:tcPr>
          <w:p w:rsidR="001F640E" w:rsidRPr="0012665D" w:rsidRDefault="001F640E" w:rsidP="008E7DEF">
            <w:pPr>
              <w:jc w:val="center"/>
              <w:rPr>
                <w:rFonts w:ascii="Myriad Pro" w:hAnsi="Myriad Pro"/>
                <w:b/>
                <w:sz w:val="16"/>
                <w:szCs w:val="16"/>
              </w:rPr>
            </w:pPr>
            <w:r w:rsidRPr="0012665D">
              <w:rPr>
                <w:rFonts w:ascii="Myriad Pro" w:hAnsi="Myriad Pro"/>
                <w:b/>
                <w:sz w:val="16"/>
                <w:szCs w:val="16"/>
              </w:rPr>
              <w:t>3</w:t>
            </w:r>
          </w:p>
        </w:tc>
        <w:tc>
          <w:tcPr>
            <w:tcW w:w="455" w:type="dxa"/>
            <w:hideMark/>
          </w:tcPr>
          <w:p w:rsidR="001F640E" w:rsidRPr="0012665D" w:rsidRDefault="001F640E" w:rsidP="008E7DEF">
            <w:pPr>
              <w:jc w:val="center"/>
              <w:rPr>
                <w:rFonts w:ascii="Myriad Pro" w:hAnsi="Myriad Pro"/>
                <w:b/>
                <w:sz w:val="16"/>
                <w:szCs w:val="16"/>
              </w:rPr>
            </w:pPr>
            <w:r w:rsidRPr="0012665D">
              <w:rPr>
                <w:rFonts w:ascii="Myriad Pro" w:hAnsi="Myriad Pro"/>
                <w:b/>
                <w:sz w:val="16"/>
                <w:szCs w:val="16"/>
              </w:rPr>
              <w:t>4</w:t>
            </w:r>
          </w:p>
        </w:tc>
        <w:tc>
          <w:tcPr>
            <w:tcW w:w="1050" w:type="dxa"/>
            <w:hideMark/>
          </w:tcPr>
          <w:p w:rsidR="001F640E" w:rsidRPr="0012665D" w:rsidRDefault="001F640E" w:rsidP="008E7DEF">
            <w:pPr>
              <w:jc w:val="center"/>
              <w:rPr>
                <w:rFonts w:ascii="Myriad Pro" w:hAnsi="Myriad Pro"/>
                <w:b/>
                <w:sz w:val="16"/>
                <w:szCs w:val="16"/>
              </w:rPr>
            </w:pPr>
            <w:r w:rsidRPr="0012665D">
              <w:rPr>
                <w:rFonts w:ascii="Myriad Pro" w:hAnsi="Myriad Pro"/>
                <w:b/>
                <w:sz w:val="16"/>
                <w:szCs w:val="16"/>
              </w:rPr>
              <w:t>5</w:t>
            </w:r>
          </w:p>
        </w:tc>
        <w:tc>
          <w:tcPr>
            <w:tcW w:w="1046" w:type="dxa"/>
            <w:hideMark/>
          </w:tcPr>
          <w:p w:rsidR="001F640E" w:rsidRPr="0012665D" w:rsidRDefault="001F640E" w:rsidP="008E7DEF">
            <w:pPr>
              <w:jc w:val="center"/>
              <w:rPr>
                <w:rFonts w:ascii="Myriad Pro" w:hAnsi="Myriad Pro"/>
                <w:b/>
                <w:sz w:val="16"/>
                <w:szCs w:val="16"/>
              </w:rPr>
            </w:pPr>
            <w:r w:rsidRPr="0012665D">
              <w:rPr>
                <w:rFonts w:ascii="Myriad Pro" w:hAnsi="Myriad Pro"/>
                <w:b/>
                <w:sz w:val="16"/>
                <w:szCs w:val="16"/>
              </w:rPr>
              <w:t>6</w:t>
            </w:r>
          </w:p>
        </w:tc>
        <w:tc>
          <w:tcPr>
            <w:tcW w:w="992" w:type="dxa"/>
            <w:hideMark/>
          </w:tcPr>
          <w:p w:rsidR="001F640E" w:rsidRPr="0012665D" w:rsidRDefault="001F640E" w:rsidP="008E7DEF">
            <w:pPr>
              <w:jc w:val="center"/>
              <w:rPr>
                <w:rFonts w:ascii="Myriad Pro" w:hAnsi="Myriad Pro"/>
                <w:b/>
                <w:sz w:val="16"/>
                <w:szCs w:val="16"/>
              </w:rPr>
            </w:pPr>
            <w:r w:rsidRPr="0012665D">
              <w:rPr>
                <w:rFonts w:ascii="Myriad Pro" w:hAnsi="Myriad Pro"/>
                <w:b/>
                <w:sz w:val="16"/>
                <w:szCs w:val="16"/>
              </w:rPr>
              <w:t>7</w:t>
            </w:r>
          </w:p>
        </w:tc>
        <w:tc>
          <w:tcPr>
            <w:tcW w:w="567" w:type="dxa"/>
            <w:hideMark/>
          </w:tcPr>
          <w:p w:rsidR="001F640E" w:rsidRPr="0012665D" w:rsidRDefault="001F640E" w:rsidP="008E7DEF">
            <w:pPr>
              <w:jc w:val="center"/>
              <w:rPr>
                <w:rFonts w:ascii="Myriad Pro" w:hAnsi="Myriad Pro"/>
                <w:b/>
                <w:sz w:val="16"/>
                <w:szCs w:val="16"/>
              </w:rPr>
            </w:pPr>
          </w:p>
        </w:tc>
        <w:tc>
          <w:tcPr>
            <w:tcW w:w="993" w:type="dxa"/>
            <w:hideMark/>
          </w:tcPr>
          <w:p w:rsidR="001F640E" w:rsidRPr="0012665D" w:rsidRDefault="001F640E" w:rsidP="008E7DEF">
            <w:pPr>
              <w:jc w:val="center"/>
              <w:rPr>
                <w:rFonts w:ascii="Myriad Pro" w:hAnsi="Myriad Pro"/>
                <w:b/>
                <w:sz w:val="16"/>
                <w:szCs w:val="16"/>
              </w:rPr>
            </w:pPr>
            <w:r w:rsidRPr="0012665D">
              <w:rPr>
                <w:rFonts w:ascii="Myriad Pro" w:hAnsi="Myriad Pro"/>
                <w:b/>
                <w:sz w:val="16"/>
                <w:szCs w:val="16"/>
              </w:rPr>
              <w:t>9</w:t>
            </w:r>
          </w:p>
        </w:tc>
        <w:tc>
          <w:tcPr>
            <w:tcW w:w="1559" w:type="dxa"/>
            <w:hideMark/>
          </w:tcPr>
          <w:p w:rsidR="001F640E" w:rsidRPr="0012665D" w:rsidRDefault="001F640E" w:rsidP="008E7DEF">
            <w:pPr>
              <w:jc w:val="center"/>
              <w:rPr>
                <w:rFonts w:ascii="Myriad Pro" w:hAnsi="Myriad Pro"/>
                <w:b/>
                <w:sz w:val="16"/>
                <w:szCs w:val="16"/>
              </w:rPr>
            </w:pPr>
            <w:r w:rsidRPr="0012665D">
              <w:rPr>
                <w:rFonts w:ascii="Myriad Pro" w:hAnsi="Myriad Pro"/>
                <w:b/>
                <w:sz w:val="16"/>
                <w:szCs w:val="16"/>
              </w:rPr>
              <w:t>10</w:t>
            </w:r>
          </w:p>
        </w:tc>
        <w:tc>
          <w:tcPr>
            <w:tcW w:w="709" w:type="dxa"/>
            <w:hideMark/>
          </w:tcPr>
          <w:p w:rsidR="001F640E" w:rsidRPr="0012665D" w:rsidRDefault="001F640E" w:rsidP="008E7DEF">
            <w:pPr>
              <w:jc w:val="center"/>
              <w:rPr>
                <w:rFonts w:ascii="Myriad Pro" w:hAnsi="Myriad Pro"/>
                <w:b/>
                <w:sz w:val="16"/>
                <w:szCs w:val="16"/>
              </w:rPr>
            </w:pPr>
            <w:r w:rsidRPr="0012665D">
              <w:rPr>
                <w:rFonts w:ascii="Myriad Pro" w:hAnsi="Myriad Pro"/>
                <w:b/>
                <w:sz w:val="16"/>
                <w:szCs w:val="16"/>
              </w:rPr>
              <w:t>11</w:t>
            </w:r>
          </w:p>
        </w:tc>
        <w:tc>
          <w:tcPr>
            <w:tcW w:w="992" w:type="dxa"/>
            <w:hideMark/>
          </w:tcPr>
          <w:p w:rsidR="001F640E" w:rsidRPr="0012665D" w:rsidRDefault="001F640E" w:rsidP="008E7DEF">
            <w:pPr>
              <w:jc w:val="center"/>
              <w:rPr>
                <w:rFonts w:ascii="Myriad Pro" w:hAnsi="Myriad Pro"/>
                <w:b/>
                <w:sz w:val="16"/>
                <w:szCs w:val="16"/>
              </w:rPr>
            </w:pPr>
            <w:r w:rsidRPr="0012665D">
              <w:rPr>
                <w:rFonts w:ascii="Myriad Pro" w:hAnsi="Myriad Pro"/>
                <w:b/>
                <w:sz w:val="16"/>
                <w:szCs w:val="16"/>
              </w:rPr>
              <w:t>12</w:t>
            </w:r>
          </w:p>
        </w:tc>
        <w:tc>
          <w:tcPr>
            <w:tcW w:w="992" w:type="dxa"/>
            <w:hideMark/>
          </w:tcPr>
          <w:p w:rsidR="001F640E" w:rsidRPr="0012665D" w:rsidRDefault="001F640E" w:rsidP="008E7DEF">
            <w:pPr>
              <w:jc w:val="center"/>
              <w:rPr>
                <w:rFonts w:ascii="Myriad Pro" w:hAnsi="Myriad Pro"/>
                <w:b/>
                <w:sz w:val="16"/>
                <w:szCs w:val="16"/>
              </w:rPr>
            </w:pPr>
            <w:r w:rsidRPr="0012665D">
              <w:rPr>
                <w:rFonts w:ascii="Myriad Pro" w:hAnsi="Myriad Pro"/>
                <w:b/>
                <w:sz w:val="16"/>
                <w:szCs w:val="16"/>
              </w:rPr>
              <w:t>13</w:t>
            </w:r>
          </w:p>
        </w:tc>
        <w:tc>
          <w:tcPr>
            <w:tcW w:w="929" w:type="dxa"/>
            <w:hideMark/>
          </w:tcPr>
          <w:p w:rsidR="001F640E" w:rsidRPr="0012665D" w:rsidRDefault="001F640E" w:rsidP="008E7DEF">
            <w:pPr>
              <w:jc w:val="center"/>
              <w:rPr>
                <w:rFonts w:ascii="Myriad Pro" w:hAnsi="Myriad Pro"/>
                <w:b/>
                <w:sz w:val="16"/>
                <w:szCs w:val="16"/>
              </w:rPr>
            </w:pPr>
            <w:r w:rsidRPr="0012665D">
              <w:rPr>
                <w:rFonts w:ascii="Myriad Pro" w:hAnsi="Myriad Pro"/>
                <w:b/>
                <w:sz w:val="16"/>
                <w:szCs w:val="16"/>
              </w:rPr>
              <w:t>14</w:t>
            </w:r>
          </w:p>
        </w:tc>
      </w:tr>
      <w:tr w:rsidR="001A5C30" w:rsidRPr="0012665D" w:rsidTr="00075137">
        <w:trPr>
          <w:trHeight w:val="300"/>
        </w:trPr>
        <w:tc>
          <w:tcPr>
            <w:tcW w:w="392" w:type="dxa"/>
            <w:vMerge w:val="restart"/>
            <w:hideMark/>
          </w:tcPr>
          <w:p w:rsidR="001A5C30" w:rsidRPr="0012665D" w:rsidRDefault="001A5C30" w:rsidP="008E7DEF">
            <w:pPr>
              <w:spacing w:before="20" w:after="20"/>
              <w:rPr>
                <w:rFonts w:ascii="Myriad Pro" w:hAnsi="Myriad Pro"/>
                <w:b/>
                <w:sz w:val="16"/>
                <w:szCs w:val="16"/>
              </w:rPr>
            </w:pPr>
            <w:r w:rsidRPr="0012665D">
              <w:rPr>
                <w:rFonts w:ascii="Myriad Pro" w:hAnsi="Myriad Pro"/>
                <w:b/>
                <w:sz w:val="16"/>
                <w:szCs w:val="16"/>
              </w:rPr>
              <w:t>1.</w:t>
            </w:r>
          </w:p>
        </w:tc>
        <w:tc>
          <w:tcPr>
            <w:tcW w:w="567" w:type="dxa"/>
            <w:vMerge w:val="restart"/>
            <w:hideMark/>
          </w:tcPr>
          <w:p w:rsidR="001A5C30" w:rsidRPr="00D40B4C" w:rsidRDefault="001A5C30" w:rsidP="008E7DEF">
            <w:pPr>
              <w:spacing w:before="20" w:after="20"/>
              <w:rPr>
                <w:rFonts w:ascii="Myriad Pro" w:hAnsi="Myriad Pro"/>
                <w:sz w:val="16"/>
                <w:szCs w:val="16"/>
              </w:rPr>
            </w:pPr>
            <w:r w:rsidRPr="00D40B4C">
              <w:rPr>
                <w:rFonts w:ascii="Myriad Pro" w:hAnsi="Myriad Pro"/>
                <w:sz w:val="16"/>
                <w:szCs w:val="16"/>
              </w:rPr>
              <w:t> 6.5</w:t>
            </w:r>
          </w:p>
          <w:p w:rsidR="001A5C30" w:rsidRPr="0012665D" w:rsidRDefault="001A5C30" w:rsidP="008E7DEF">
            <w:pPr>
              <w:spacing w:before="20" w:after="20"/>
              <w:rPr>
                <w:rFonts w:ascii="Myriad Pro" w:hAnsi="Myriad Pro"/>
                <w:b/>
                <w:sz w:val="16"/>
                <w:szCs w:val="16"/>
              </w:rPr>
            </w:pPr>
            <w:r w:rsidRPr="0012665D">
              <w:rPr>
                <w:rFonts w:ascii="Myriad Pro" w:hAnsi="Myriad Pro"/>
                <w:b/>
                <w:sz w:val="16"/>
                <w:szCs w:val="16"/>
              </w:rPr>
              <w:t> </w:t>
            </w:r>
          </w:p>
          <w:p w:rsidR="001A5C30" w:rsidRPr="0012665D" w:rsidRDefault="001A5C30" w:rsidP="008E7DEF">
            <w:pPr>
              <w:spacing w:before="20" w:after="20"/>
              <w:rPr>
                <w:rFonts w:ascii="Myriad Pro" w:hAnsi="Myriad Pro"/>
                <w:b/>
                <w:sz w:val="16"/>
                <w:szCs w:val="16"/>
              </w:rPr>
            </w:pPr>
            <w:r w:rsidRPr="0012665D">
              <w:rPr>
                <w:rFonts w:ascii="Myriad Pro" w:hAnsi="Myriad Pro"/>
                <w:b/>
                <w:sz w:val="16"/>
                <w:szCs w:val="16"/>
              </w:rPr>
              <w:t> </w:t>
            </w:r>
          </w:p>
          <w:p w:rsidR="001A5C30" w:rsidRPr="0012665D" w:rsidRDefault="001A5C30" w:rsidP="008E7DEF">
            <w:pPr>
              <w:spacing w:before="20" w:after="20"/>
              <w:rPr>
                <w:rFonts w:ascii="Myriad Pro" w:hAnsi="Myriad Pro"/>
                <w:b/>
                <w:sz w:val="16"/>
                <w:szCs w:val="16"/>
              </w:rPr>
            </w:pPr>
            <w:r w:rsidRPr="0012665D">
              <w:rPr>
                <w:rFonts w:ascii="Myriad Pro" w:hAnsi="Myriad Pro"/>
                <w:b/>
                <w:sz w:val="16"/>
                <w:szCs w:val="16"/>
              </w:rPr>
              <w:t> </w:t>
            </w:r>
          </w:p>
          <w:p w:rsidR="001A5C30" w:rsidRPr="0012665D" w:rsidRDefault="001A5C30" w:rsidP="008E7DEF">
            <w:pPr>
              <w:spacing w:before="20" w:after="20"/>
              <w:rPr>
                <w:rFonts w:ascii="Myriad Pro" w:hAnsi="Myriad Pro"/>
                <w:b/>
                <w:sz w:val="16"/>
                <w:szCs w:val="16"/>
              </w:rPr>
            </w:pPr>
            <w:r w:rsidRPr="0012665D">
              <w:rPr>
                <w:rFonts w:ascii="Myriad Pro" w:hAnsi="Myriad Pro"/>
                <w:b/>
                <w:sz w:val="16"/>
                <w:szCs w:val="16"/>
              </w:rPr>
              <w:t> </w:t>
            </w:r>
          </w:p>
          <w:p w:rsidR="001A5C30" w:rsidRPr="00D40B4C" w:rsidRDefault="001A5C30" w:rsidP="008E7DEF">
            <w:pPr>
              <w:spacing w:before="20" w:after="20"/>
              <w:rPr>
                <w:rFonts w:ascii="Myriad Pro" w:hAnsi="Myriad Pro"/>
                <w:sz w:val="16"/>
                <w:szCs w:val="16"/>
              </w:rPr>
            </w:pPr>
            <w:r w:rsidRPr="0012665D">
              <w:rPr>
                <w:rFonts w:ascii="Myriad Pro" w:hAnsi="Myriad Pro"/>
                <w:b/>
                <w:sz w:val="16"/>
                <w:szCs w:val="16"/>
              </w:rPr>
              <w:t> </w:t>
            </w:r>
          </w:p>
        </w:tc>
        <w:tc>
          <w:tcPr>
            <w:tcW w:w="2551" w:type="dxa"/>
            <w:vMerge w:val="restart"/>
            <w:hideMark/>
          </w:tcPr>
          <w:p w:rsidR="001A5C30" w:rsidRPr="00D40B4C" w:rsidRDefault="001A5C30" w:rsidP="008E7DEF">
            <w:pPr>
              <w:spacing w:before="20" w:after="20"/>
              <w:rPr>
                <w:rFonts w:ascii="Myriad Pro" w:hAnsi="Myriad Pro"/>
                <w:bCs/>
                <w:sz w:val="16"/>
                <w:szCs w:val="16"/>
              </w:rPr>
            </w:pPr>
            <w:r w:rsidRPr="00D40B4C">
              <w:rPr>
                <w:rFonts w:ascii="Myriad Pro" w:hAnsi="Myriad Pro"/>
                <w:bCs/>
                <w:sz w:val="16"/>
                <w:szCs w:val="16"/>
              </w:rPr>
              <w:t>Zakres projektu:</w:t>
            </w:r>
          </w:p>
          <w:p w:rsidR="001A5C30" w:rsidRPr="00D40B4C" w:rsidRDefault="001A5C30" w:rsidP="008E7DEF">
            <w:pPr>
              <w:spacing w:before="20" w:after="20"/>
              <w:rPr>
                <w:rFonts w:ascii="Myriad Pro" w:hAnsi="Myriad Pro"/>
                <w:sz w:val="16"/>
                <w:szCs w:val="16"/>
              </w:rPr>
            </w:pPr>
            <w:r w:rsidRPr="00D40B4C">
              <w:rPr>
                <w:rFonts w:ascii="Myriad Pro" w:hAnsi="Myriad Pro"/>
                <w:bCs/>
                <w:sz w:val="16"/>
                <w:szCs w:val="16"/>
              </w:rPr>
              <w:t xml:space="preserve">Instrumentyi usługi rynku pracy realizowane przez publiczne służby zatrudnienia, wynikające </w:t>
            </w:r>
            <w:r w:rsidRPr="00D40B4C">
              <w:rPr>
                <w:rFonts w:ascii="Myriad Pro" w:hAnsi="Myriad Pro"/>
                <w:bCs/>
                <w:sz w:val="16"/>
                <w:szCs w:val="16"/>
              </w:rPr>
              <w:br/>
              <w:t xml:space="preserve">z Ustawy z dnia 20 kwietnia 2004 r. o promocji zatrudnienia </w:t>
            </w:r>
            <w:r w:rsidRPr="00D40B4C">
              <w:rPr>
                <w:rFonts w:ascii="Myriad Pro" w:hAnsi="Myriad Pro"/>
                <w:bCs/>
                <w:sz w:val="16"/>
                <w:szCs w:val="16"/>
              </w:rPr>
              <w:br/>
              <w:t xml:space="preserve">i instytucjach rynku pracy (Dz.U. </w:t>
            </w:r>
            <w:r>
              <w:rPr>
                <w:rFonts w:ascii="Myriad Pro" w:hAnsi="Myriad Pro"/>
                <w:bCs/>
                <w:sz w:val="16"/>
                <w:szCs w:val="16"/>
              </w:rPr>
              <w:br/>
            </w:r>
            <w:r w:rsidRPr="00D40B4C">
              <w:rPr>
                <w:rFonts w:ascii="Myriad Pro" w:hAnsi="Myriad Pro"/>
                <w:bCs/>
                <w:sz w:val="16"/>
                <w:szCs w:val="16"/>
              </w:rPr>
              <w:t>z</w:t>
            </w:r>
            <w:r w:rsidR="00BB0B00" w:rsidRPr="00D40B4C">
              <w:rPr>
                <w:rFonts w:ascii="Myriad Pro" w:hAnsi="Myriad Pro"/>
                <w:bCs/>
                <w:sz w:val="16"/>
                <w:szCs w:val="16"/>
              </w:rPr>
              <w:t>20</w:t>
            </w:r>
            <w:r w:rsidR="00BB0B00">
              <w:rPr>
                <w:rFonts w:ascii="Myriad Pro" w:hAnsi="Myriad Pro"/>
                <w:bCs/>
                <w:sz w:val="16"/>
                <w:szCs w:val="16"/>
              </w:rPr>
              <w:t>15</w:t>
            </w:r>
            <w:r w:rsidRPr="00D40B4C">
              <w:rPr>
                <w:rFonts w:ascii="Myriad Pro" w:hAnsi="Myriad Pro"/>
                <w:bCs/>
                <w:sz w:val="16"/>
                <w:szCs w:val="16"/>
              </w:rPr>
              <w:t xml:space="preserve">r. nr </w:t>
            </w:r>
            <w:r w:rsidR="00BB0B00">
              <w:rPr>
                <w:rFonts w:ascii="Myriad Pro" w:hAnsi="Myriad Pro"/>
                <w:bCs/>
                <w:sz w:val="16"/>
                <w:szCs w:val="16"/>
              </w:rPr>
              <w:t>149</w:t>
            </w:r>
            <w:r w:rsidR="004B4919">
              <w:rPr>
                <w:rFonts w:ascii="Myriad Pro" w:hAnsi="Myriad Pro"/>
                <w:bCs/>
                <w:sz w:val="16"/>
                <w:szCs w:val="16"/>
              </w:rPr>
              <w:t>, z późn. zm.</w:t>
            </w:r>
            <w:r w:rsidR="00BB0B00">
              <w:rPr>
                <w:rFonts w:ascii="Myriad Pro" w:hAnsi="Myriad Pro"/>
                <w:bCs/>
                <w:sz w:val="16"/>
                <w:szCs w:val="16"/>
              </w:rPr>
              <w:t xml:space="preserve">) </w:t>
            </w:r>
            <w:r w:rsidR="004B4919">
              <w:rPr>
                <w:rFonts w:ascii="Myriad Pro" w:hAnsi="Myriad Pro"/>
                <w:bCs/>
                <w:sz w:val="16"/>
                <w:szCs w:val="16"/>
              </w:rPr>
              <w:br/>
            </w:r>
            <w:r w:rsidRPr="00D40B4C">
              <w:rPr>
                <w:rFonts w:ascii="Myriad Pro" w:hAnsi="Myriad Pro"/>
                <w:bCs/>
                <w:sz w:val="16"/>
                <w:szCs w:val="16"/>
              </w:rPr>
              <w:t>z wyłączeniem robót publicznych</w:t>
            </w:r>
            <w:r w:rsidR="007447A8">
              <w:rPr>
                <w:rFonts w:ascii="Myriad Pro" w:hAnsi="Myriad Pro"/>
                <w:bCs/>
                <w:sz w:val="16"/>
                <w:szCs w:val="16"/>
              </w:rPr>
              <w:t xml:space="preserve">. </w:t>
            </w:r>
          </w:p>
        </w:tc>
        <w:tc>
          <w:tcPr>
            <w:tcW w:w="426" w:type="dxa"/>
            <w:vMerge w:val="restart"/>
            <w:textDirection w:val="btLr"/>
            <w:hideMark/>
          </w:tcPr>
          <w:p w:rsidR="001A5C30" w:rsidRPr="00D40B4C" w:rsidRDefault="00911914" w:rsidP="00075137">
            <w:pPr>
              <w:spacing w:before="20" w:after="20"/>
              <w:ind w:left="113" w:right="113"/>
              <w:jc w:val="right"/>
              <w:rPr>
                <w:rFonts w:ascii="Myriad Pro" w:hAnsi="Myriad Pro"/>
                <w:sz w:val="16"/>
                <w:szCs w:val="16"/>
              </w:rPr>
            </w:pPr>
            <w:r>
              <w:rPr>
                <w:rFonts w:ascii="Myriad Pro" w:hAnsi="Myriad Pro"/>
                <w:sz w:val="16"/>
                <w:szCs w:val="16"/>
              </w:rPr>
              <w:t>Wojewódzki Urząd Pracy w Szczecinie</w:t>
            </w:r>
          </w:p>
          <w:p w:rsidR="001A5C30" w:rsidRPr="0012665D" w:rsidRDefault="001A5C30" w:rsidP="00075137">
            <w:pPr>
              <w:spacing w:before="20" w:after="20"/>
              <w:ind w:left="113" w:right="113"/>
              <w:jc w:val="right"/>
              <w:rPr>
                <w:rFonts w:ascii="Myriad Pro" w:hAnsi="Myriad Pro"/>
                <w:b/>
                <w:sz w:val="16"/>
                <w:szCs w:val="16"/>
              </w:rPr>
            </w:pPr>
            <w:r w:rsidRPr="0012665D">
              <w:rPr>
                <w:rFonts w:ascii="Myriad Pro" w:hAnsi="Myriad Pro"/>
                <w:b/>
                <w:sz w:val="16"/>
                <w:szCs w:val="16"/>
              </w:rPr>
              <w:t> </w:t>
            </w:r>
          </w:p>
          <w:p w:rsidR="001A5C30" w:rsidRPr="0012665D" w:rsidRDefault="001A5C30" w:rsidP="00075137">
            <w:pPr>
              <w:spacing w:before="20" w:after="20"/>
              <w:ind w:left="113" w:right="113"/>
              <w:jc w:val="right"/>
              <w:rPr>
                <w:rFonts w:ascii="Myriad Pro" w:hAnsi="Myriad Pro"/>
                <w:b/>
                <w:sz w:val="16"/>
                <w:szCs w:val="16"/>
              </w:rPr>
            </w:pPr>
            <w:r w:rsidRPr="0012665D">
              <w:rPr>
                <w:rFonts w:ascii="Myriad Pro" w:hAnsi="Myriad Pro"/>
                <w:b/>
                <w:sz w:val="16"/>
                <w:szCs w:val="16"/>
              </w:rPr>
              <w:t> </w:t>
            </w:r>
          </w:p>
          <w:p w:rsidR="001A5C30" w:rsidRPr="0012665D" w:rsidRDefault="001A5C30" w:rsidP="00075137">
            <w:pPr>
              <w:spacing w:before="20" w:after="20"/>
              <w:ind w:left="113" w:right="113"/>
              <w:jc w:val="right"/>
              <w:rPr>
                <w:rFonts w:ascii="Myriad Pro" w:hAnsi="Myriad Pro"/>
                <w:b/>
                <w:sz w:val="16"/>
                <w:szCs w:val="16"/>
              </w:rPr>
            </w:pPr>
            <w:r w:rsidRPr="0012665D">
              <w:rPr>
                <w:rFonts w:ascii="Myriad Pro" w:hAnsi="Myriad Pro"/>
                <w:b/>
                <w:sz w:val="16"/>
                <w:szCs w:val="16"/>
              </w:rPr>
              <w:t> </w:t>
            </w:r>
          </w:p>
          <w:p w:rsidR="001A5C30" w:rsidRPr="0012665D" w:rsidRDefault="001A5C30" w:rsidP="00075137">
            <w:pPr>
              <w:spacing w:before="20" w:after="20"/>
              <w:ind w:left="113" w:right="113"/>
              <w:jc w:val="right"/>
              <w:rPr>
                <w:rFonts w:ascii="Myriad Pro" w:hAnsi="Myriad Pro"/>
                <w:b/>
                <w:sz w:val="16"/>
                <w:szCs w:val="16"/>
              </w:rPr>
            </w:pPr>
            <w:r w:rsidRPr="0012665D">
              <w:rPr>
                <w:rFonts w:ascii="Myriad Pro" w:hAnsi="Myriad Pro"/>
                <w:b/>
                <w:sz w:val="16"/>
                <w:szCs w:val="16"/>
              </w:rPr>
              <w:t> </w:t>
            </w:r>
          </w:p>
          <w:p w:rsidR="001A5C30" w:rsidRPr="00D40B4C" w:rsidRDefault="001A5C30" w:rsidP="00075137">
            <w:pPr>
              <w:spacing w:before="20" w:after="20"/>
              <w:ind w:left="113" w:right="113"/>
              <w:jc w:val="right"/>
              <w:rPr>
                <w:rFonts w:ascii="Myriad Pro" w:hAnsi="Myriad Pro"/>
                <w:sz w:val="16"/>
                <w:szCs w:val="16"/>
              </w:rPr>
            </w:pPr>
            <w:r w:rsidRPr="0012665D">
              <w:rPr>
                <w:rFonts w:ascii="Myriad Pro" w:hAnsi="Myriad Pro"/>
                <w:b/>
                <w:sz w:val="16"/>
                <w:szCs w:val="16"/>
              </w:rPr>
              <w:t> </w:t>
            </w:r>
          </w:p>
        </w:tc>
        <w:tc>
          <w:tcPr>
            <w:tcW w:w="455" w:type="dxa"/>
            <w:vMerge w:val="restart"/>
            <w:textDirection w:val="btLr"/>
            <w:hideMark/>
          </w:tcPr>
          <w:p w:rsidR="001A5C30" w:rsidRPr="00D40B4C" w:rsidRDefault="00911914" w:rsidP="00075137">
            <w:pPr>
              <w:spacing w:before="20" w:after="20"/>
              <w:ind w:left="113" w:right="113"/>
              <w:jc w:val="right"/>
              <w:rPr>
                <w:rFonts w:ascii="Myriad Pro" w:hAnsi="Myriad Pro"/>
                <w:sz w:val="16"/>
                <w:szCs w:val="16"/>
              </w:rPr>
            </w:pPr>
            <w:r>
              <w:rPr>
                <w:rFonts w:ascii="Myriad Pro" w:hAnsi="Myriad Pro"/>
                <w:sz w:val="16"/>
                <w:szCs w:val="16"/>
              </w:rPr>
              <w:t>14.11.2014 r.</w:t>
            </w:r>
          </w:p>
          <w:p w:rsidR="001A5C30" w:rsidRPr="0012665D" w:rsidRDefault="001A5C30" w:rsidP="00075137">
            <w:pPr>
              <w:spacing w:before="20" w:after="20"/>
              <w:ind w:left="113" w:right="113"/>
              <w:jc w:val="right"/>
              <w:rPr>
                <w:rFonts w:ascii="Myriad Pro" w:hAnsi="Myriad Pro"/>
                <w:b/>
                <w:sz w:val="16"/>
                <w:szCs w:val="16"/>
              </w:rPr>
            </w:pPr>
            <w:r w:rsidRPr="0012665D">
              <w:rPr>
                <w:rFonts w:ascii="Myriad Pro" w:hAnsi="Myriad Pro"/>
                <w:b/>
                <w:sz w:val="16"/>
                <w:szCs w:val="16"/>
              </w:rPr>
              <w:t> </w:t>
            </w:r>
          </w:p>
          <w:p w:rsidR="001A5C30" w:rsidRPr="0012665D" w:rsidRDefault="001A5C30" w:rsidP="00075137">
            <w:pPr>
              <w:spacing w:before="20" w:after="20"/>
              <w:ind w:left="113" w:right="113"/>
              <w:jc w:val="right"/>
              <w:rPr>
                <w:rFonts w:ascii="Myriad Pro" w:hAnsi="Myriad Pro"/>
                <w:b/>
                <w:sz w:val="16"/>
                <w:szCs w:val="16"/>
              </w:rPr>
            </w:pPr>
            <w:r w:rsidRPr="0012665D">
              <w:rPr>
                <w:rFonts w:ascii="Myriad Pro" w:hAnsi="Myriad Pro"/>
                <w:b/>
                <w:sz w:val="16"/>
                <w:szCs w:val="16"/>
              </w:rPr>
              <w:t> </w:t>
            </w:r>
          </w:p>
          <w:p w:rsidR="001A5C30" w:rsidRPr="0012665D" w:rsidRDefault="001A5C30" w:rsidP="00075137">
            <w:pPr>
              <w:spacing w:before="20" w:after="20"/>
              <w:ind w:left="113" w:right="113"/>
              <w:jc w:val="right"/>
              <w:rPr>
                <w:rFonts w:ascii="Myriad Pro" w:hAnsi="Myriad Pro"/>
                <w:b/>
                <w:sz w:val="16"/>
                <w:szCs w:val="16"/>
              </w:rPr>
            </w:pPr>
            <w:r w:rsidRPr="0012665D">
              <w:rPr>
                <w:rFonts w:ascii="Myriad Pro" w:hAnsi="Myriad Pro"/>
                <w:b/>
                <w:sz w:val="16"/>
                <w:szCs w:val="16"/>
              </w:rPr>
              <w:t> </w:t>
            </w:r>
          </w:p>
          <w:p w:rsidR="001A5C30" w:rsidRPr="0012665D" w:rsidRDefault="001A5C30" w:rsidP="00075137">
            <w:pPr>
              <w:spacing w:before="20" w:after="20"/>
              <w:ind w:left="113" w:right="113"/>
              <w:jc w:val="right"/>
              <w:rPr>
                <w:rFonts w:ascii="Myriad Pro" w:hAnsi="Myriad Pro"/>
                <w:b/>
                <w:sz w:val="16"/>
                <w:szCs w:val="16"/>
              </w:rPr>
            </w:pPr>
            <w:r w:rsidRPr="0012665D">
              <w:rPr>
                <w:rFonts w:ascii="Myriad Pro" w:hAnsi="Myriad Pro"/>
                <w:b/>
                <w:sz w:val="16"/>
                <w:szCs w:val="16"/>
              </w:rPr>
              <w:t> </w:t>
            </w:r>
          </w:p>
          <w:p w:rsidR="001A5C30" w:rsidRPr="00D40B4C" w:rsidRDefault="001A5C30" w:rsidP="00075137">
            <w:pPr>
              <w:spacing w:before="20" w:after="20"/>
              <w:ind w:left="113" w:right="113"/>
              <w:jc w:val="right"/>
              <w:rPr>
                <w:rFonts w:ascii="Myriad Pro" w:hAnsi="Myriad Pro"/>
                <w:sz w:val="16"/>
                <w:szCs w:val="16"/>
              </w:rPr>
            </w:pPr>
            <w:r w:rsidRPr="0012665D">
              <w:rPr>
                <w:rFonts w:ascii="Myriad Pro" w:hAnsi="Myriad Pro"/>
                <w:b/>
                <w:sz w:val="16"/>
                <w:szCs w:val="16"/>
              </w:rPr>
              <w:t> </w:t>
            </w:r>
          </w:p>
        </w:tc>
        <w:tc>
          <w:tcPr>
            <w:tcW w:w="1050" w:type="dxa"/>
            <w:vMerge w:val="restart"/>
            <w:hideMark/>
          </w:tcPr>
          <w:p w:rsidR="001A5C30" w:rsidRPr="00D40B4C" w:rsidRDefault="001A5C30" w:rsidP="008E7DEF">
            <w:pPr>
              <w:spacing w:before="20" w:after="20"/>
              <w:rPr>
                <w:rFonts w:ascii="Myriad Pro" w:hAnsi="Myriad Pro"/>
                <w:sz w:val="16"/>
                <w:szCs w:val="16"/>
              </w:rPr>
            </w:pPr>
            <w:r w:rsidRPr="00D40B4C">
              <w:rPr>
                <w:rFonts w:ascii="Myriad Pro" w:hAnsi="Myriad Pro"/>
                <w:sz w:val="16"/>
                <w:szCs w:val="16"/>
              </w:rPr>
              <w:t>Powiatowe Urzędy Pracy</w:t>
            </w:r>
          </w:p>
        </w:tc>
        <w:tc>
          <w:tcPr>
            <w:tcW w:w="1046" w:type="dxa"/>
            <w:vMerge w:val="restart"/>
            <w:hideMark/>
          </w:tcPr>
          <w:p w:rsidR="001A5C30" w:rsidRPr="00794199" w:rsidRDefault="006549F3" w:rsidP="008E7DEF">
            <w:pPr>
              <w:spacing w:before="20" w:after="20"/>
              <w:rPr>
                <w:rFonts w:ascii="Myriad Pro" w:hAnsi="Myriad Pro"/>
                <w:sz w:val="16"/>
                <w:szCs w:val="16"/>
              </w:rPr>
            </w:pPr>
            <w:r w:rsidRPr="006549F3">
              <w:rPr>
                <w:rFonts w:ascii="Myriad Pro" w:hAnsi="Myriad Pro"/>
                <w:sz w:val="16"/>
                <w:szCs w:val="16"/>
              </w:rPr>
              <w:t>39984</w:t>
            </w:r>
            <w:r>
              <w:rPr>
                <w:rFonts w:ascii="Myriad Pro" w:hAnsi="Myriad Pro"/>
                <w:sz w:val="16"/>
                <w:szCs w:val="16"/>
              </w:rPr>
              <w:t> </w:t>
            </w:r>
            <w:r w:rsidRPr="006549F3">
              <w:rPr>
                <w:rFonts w:ascii="Myriad Pro" w:hAnsi="Myriad Pro"/>
                <w:sz w:val="16"/>
                <w:szCs w:val="16"/>
              </w:rPr>
              <w:t>100</w:t>
            </w:r>
            <w:r>
              <w:rPr>
                <w:rFonts w:ascii="Myriad Pro" w:hAnsi="Myriad Pro"/>
                <w:sz w:val="16"/>
                <w:szCs w:val="16"/>
              </w:rPr>
              <w:t xml:space="preserve"> zł.</w:t>
            </w:r>
          </w:p>
        </w:tc>
        <w:tc>
          <w:tcPr>
            <w:tcW w:w="992" w:type="dxa"/>
            <w:vMerge w:val="restart"/>
            <w:hideMark/>
          </w:tcPr>
          <w:p w:rsidR="001A5C30" w:rsidRPr="00D40B4C" w:rsidRDefault="008F0EB0" w:rsidP="008E7DEF">
            <w:pPr>
              <w:spacing w:before="20" w:after="20"/>
              <w:rPr>
                <w:rFonts w:ascii="Myriad Pro" w:hAnsi="Myriad Pro"/>
                <w:sz w:val="16"/>
                <w:szCs w:val="16"/>
              </w:rPr>
            </w:pPr>
            <w:r w:rsidRPr="008F0EB0">
              <w:rPr>
                <w:rFonts w:ascii="Myriad Pro" w:hAnsi="Myriad Pro"/>
                <w:bCs/>
                <w:sz w:val="16"/>
                <w:szCs w:val="16"/>
              </w:rPr>
              <w:t>39 984 100 zł.</w:t>
            </w:r>
          </w:p>
        </w:tc>
        <w:tc>
          <w:tcPr>
            <w:tcW w:w="567" w:type="dxa"/>
            <w:vMerge w:val="restart"/>
            <w:hideMark/>
          </w:tcPr>
          <w:p w:rsidR="001A5C30" w:rsidRPr="00D40B4C" w:rsidRDefault="001A5C30" w:rsidP="008E7DEF">
            <w:pPr>
              <w:spacing w:before="20" w:after="20"/>
              <w:rPr>
                <w:rFonts w:ascii="Myriad Pro" w:hAnsi="Myriad Pro"/>
                <w:sz w:val="16"/>
                <w:szCs w:val="16"/>
              </w:rPr>
            </w:pPr>
            <w:r w:rsidRPr="00D40B4C">
              <w:rPr>
                <w:rFonts w:ascii="Myriad Pro" w:hAnsi="Myriad Pro"/>
                <w:sz w:val="16"/>
                <w:szCs w:val="16"/>
              </w:rPr>
              <w:t> </w:t>
            </w:r>
            <w:r>
              <w:rPr>
                <w:rFonts w:ascii="Myriad Pro" w:hAnsi="Myriad Pro"/>
                <w:sz w:val="16"/>
                <w:szCs w:val="16"/>
              </w:rPr>
              <w:t>ND</w:t>
            </w:r>
          </w:p>
        </w:tc>
        <w:tc>
          <w:tcPr>
            <w:tcW w:w="993" w:type="dxa"/>
            <w:vMerge w:val="restart"/>
            <w:hideMark/>
          </w:tcPr>
          <w:p w:rsidR="001A5C30" w:rsidRPr="00D40B4C" w:rsidRDefault="00567B46" w:rsidP="008E7DEF">
            <w:pPr>
              <w:spacing w:before="20" w:after="20"/>
              <w:rPr>
                <w:rFonts w:ascii="Myriad Pro" w:hAnsi="Myriad Pro"/>
                <w:sz w:val="16"/>
                <w:szCs w:val="16"/>
              </w:rPr>
            </w:pPr>
            <w:r>
              <w:rPr>
                <w:rFonts w:ascii="Myriad Pro" w:hAnsi="Myriad Pro"/>
                <w:sz w:val="16"/>
                <w:szCs w:val="16"/>
              </w:rPr>
              <w:t>33 986 485 zł.</w:t>
            </w:r>
          </w:p>
        </w:tc>
        <w:tc>
          <w:tcPr>
            <w:tcW w:w="1559" w:type="dxa"/>
          </w:tcPr>
          <w:p w:rsidR="001A5C30" w:rsidRPr="00D40B4C" w:rsidRDefault="001A5C30" w:rsidP="008E7DEF">
            <w:pPr>
              <w:spacing w:before="20" w:after="20"/>
              <w:rPr>
                <w:rFonts w:ascii="Myriad Pro" w:hAnsi="Myriad Pro"/>
                <w:sz w:val="16"/>
                <w:szCs w:val="16"/>
              </w:rPr>
            </w:pPr>
            <w:r w:rsidRPr="00D94B23">
              <w:rPr>
                <w:rFonts w:ascii="Myriad Pro" w:hAnsi="Myriad Pro"/>
                <w:iCs/>
                <w:sz w:val="16"/>
                <w:szCs w:val="16"/>
              </w:rPr>
              <w:t xml:space="preserve">Liczba osób bezrobotnych (łącznie </w:t>
            </w:r>
            <w:r w:rsidRPr="00D94B23">
              <w:rPr>
                <w:rFonts w:ascii="Myriad Pro" w:hAnsi="Myriad Pro"/>
                <w:iCs/>
                <w:sz w:val="16"/>
                <w:szCs w:val="16"/>
              </w:rPr>
              <w:br/>
              <w:t>z długotrwale bezrobotnymi) objętych wsparciem w programie (C)</w:t>
            </w:r>
          </w:p>
        </w:tc>
        <w:tc>
          <w:tcPr>
            <w:tcW w:w="709" w:type="dxa"/>
            <w:hideMark/>
          </w:tcPr>
          <w:p w:rsidR="001A5C30" w:rsidRPr="006A148C" w:rsidRDefault="001A5C30" w:rsidP="008E7DEF">
            <w:pPr>
              <w:spacing w:before="20" w:after="20"/>
              <w:jc w:val="right"/>
              <w:rPr>
                <w:rFonts w:ascii="Myriad Pro" w:hAnsi="Myriad Pro"/>
                <w:sz w:val="16"/>
                <w:szCs w:val="16"/>
              </w:rPr>
            </w:pPr>
            <w:r w:rsidRPr="006A148C">
              <w:rPr>
                <w:rFonts w:ascii="Myriad Pro" w:hAnsi="Myriad Pro"/>
                <w:sz w:val="16"/>
                <w:szCs w:val="16"/>
              </w:rPr>
              <w:t> </w:t>
            </w:r>
            <w:r w:rsidR="002D5A3A">
              <w:rPr>
                <w:rFonts w:ascii="Myriad Pro" w:hAnsi="Myriad Pro"/>
                <w:sz w:val="16"/>
                <w:szCs w:val="16"/>
              </w:rPr>
              <w:t xml:space="preserve">2 </w:t>
            </w:r>
            <w:r w:rsidR="008E7DEF">
              <w:rPr>
                <w:rFonts w:ascii="Myriad Pro" w:hAnsi="Myriad Pro"/>
                <w:sz w:val="16"/>
                <w:szCs w:val="16"/>
              </w:rPr>
              <w:t>905</w:t>
            </w:r>
          </w:p>
        </w:tc>
        <w:tc>
          <w:tcPr>
            <w:tcW w:w="992" w:type="dxa"/>
            <w:vMerge w:val="restart"/>
            <w:hideMark/>
          </w:tcPr>
          <w:p w:rsidR="001A5C30" w:rsidRPr="00D40B4C" w:rsidRDefault="00A072A0" w:rsidP="008E7DEF">
            <w:pPr>
              <w:spacing w:before="20" w:after="20"/>
              <w:rPr>
                <w:rFonts w:ascii="Myriad Pro" w:hAnsi="Myriad Pro"/>
                <w:sz w:val="16"/>
                <w:szCs w:val="16"/>
              </w:rPr>
            </w:pPr>
            <w:r>
              <w:rPr>
                <w:rFonts w:ascii="Myriad Pro" w:hAnsi="Myriad Pro"/>
                <w:sz w:val="16"/>
                <w:szCs w:val="16"/>
              </w:rPr>
              <w:t>II kwartał/ kwiecień/ 2015 r.</w:t>
            </w:r>
          </w:p>
        </w:tc>
        <w:tc>
          <w:tcPr>
            <w:tcW w:w="992" w:type="dxa"/>
            <w:vMerge w:val="restart"/>
            <w:hideMark/>
          </w:tcPr>
          <w:p w:rsidR="001A5C30" w:rsidRPr="00D40B4C" w:rsidRDefault="00A072A0" w:rsidP="008E7DEF">
            <w:pPr>
              <w:spacing w:before="20" w:after="20"/>
              <w:rPr>
                <w:rFonts w:ascii="Myriad Pro" w:hAnsi="Myriad Pro"/>
                <w:sz w:val="16"/>
                <w:szCs w:val="16"/>
              </w:rPr>
            </w:pPr>
            <w:r>
              <w:rPr>
                <w:rFonts w:ascii="Myriad Pro" w:hAnsi="Myriad Pro"/>
                <w:sz w:val="16"/>
                <w:szCs w:val="16"/>
              </w:rPr>
              <w:t>II kwartał/ ma</w:t>
            </w:r>
            <w:r w:rsidR="003949B6">
              <w:rPr>
                <w:rFonts w:ascii="Myriad Pro" w:hAnsi="Myriad Pro"/>
                <w:sz w:val="16"/>
                <w:szCs w:val="16"/>
              </w:rPr>
              <w:t>j</w:t>
            </w:r>
            <w:r>
              <w:rPr>
                <w:rFonts w:ascii="Myriad Pro" w:hAnsi="Myriad Pro"/>
                <w:sz w:val="16"/>
                <w:szCs w:val="16"/>
              </w:rPr>
              <w:t>/ 2015 r.</w:t>
            </w:r>
            <w:r w:rsidR="001A5C30" w:rsidRPr="00D40B4C">
              <w:rPr>
                <w:rFonts w:ascii="Myriad Pro" w:hAnsi="Myriad Pro"/>
                <w:sz w:val="16"/>
                <w:szCs w:val="16"/>
              </w:rPr>
              <w:t> </w:t>
            </w:r>
          </w:p>
        </w:tc>
        <w:tc>
          <w:tcPr>
            <w:tcW w:w="929" w:type="dxa"/>
            <w:vMerge w:val="restart"/>
            <w:hideMark/>
          </w:tcPr>
          <w:p w:rsidR="001A5C30" w:rsidRPr="00D40B4C" w:rsidRDefault="00A072A0" w:rsidP="008E7DEF">
            <w:pPr>
              <w:spacing w:before="20" w:after="20"/>
              <w:rPr>
                <w:rFonts w:ascii="Myriad Pro" w:hAnsi="Myriad Pro"/>
                <w:sz w:val="16"/>
                <w:szCs w:val="16"/>
              </w:rPr>
            </w:pPr>
            <w:r>
              <w:rPr>
                <w:rFonts w:ascii="Myriad Pro" w:hAnsi="Myriad Pro"/>
                <w:sz w:val="16"/>
                <w:szCs w:val="16"/>
              </w:rPr>
              <w:t>I kwartał/ marzec/ 201</w:t>
            </w:r>
            <w:r w:rsidR="004B4919">
              <w:rPr>
                <w:rFonts w:ascii="Myriad Pro" w:hAnsi="Myriad Pro"/>
                <w:sz w:val="16"/>
                <w:szCs w:val="16"/>
              </w:rPr>
              <w:t>6</w:t>
            </w:r>
          </w:p>
        </w:tc>
      </w:tr>
      <w:tr w:rsidR="001A5C30" w:rsidRPr="0012665D" w:rsidTr="006A148C">
        <w:trPr>
          <w:trHeight w:val="300"/>
        </w:trPr>
        <w:tc>
          <w:tcPr>
            <w:tcW w:w="392" w:type="dxa"/>
            <w:vMerge/>
            <w:hideMark/>
          </w:tcPr>
          <w:p w:rsidR="001A5C30" w:rsidRPr="0012665D" w:rsidRDefault="001A5C30" w:rsidP="001F640E">
            <w:pPr>
              <w:rPr>
                <w:rFonts w:ascii="Myriad Pro" w:hAnsi="Myriad Pro"/>
                <w:b/>
                <w:sz w:val="16"/>
                <w:szCs w:val="16"/>
              </w:rPr>
            </w:pPr>
          </w:p>
        </w:tc>
        <w:tc>
          <w:tcPr>
            <w:tcW w:w="567" w:type="dxa"/>
            <w:vMerge/>
            <w:hideMark/>
          </w:tcPr>
          <w:p w:rsidR="001A5C30" w:rsidRPr="0012665D" w:rsidRDefault="001A5C30" w:rsidP="001F640E">
            <w:pPr>
              <w:rPr>
                <w:rFonts w:ascii="Myriad Pro" w:hAnsi="Myriad Pro"/>
                <w:b/>
                <w:sz w:val="16"/>
                <w:szCs w:val="16"/>
              </w:rPr>
            </w:pPr>
          </w:p>
        </w:tc>
        <w:tc>
          <w:tcPr>
            <w:tcW w:w="2551" w:type="dxa"/>
            <w:vMerge/>
            <w:hideMark/>
          </w:tcPr>
          <w:p w:rsidR="001A5C30" w:rsidRPr="0012665D" w:rsidRDefault="001A5C30" w:rsidP="001F640E">
            <w:pPr>
              <w:rPr>
                <w:rFonts w:ascii="Myriad Pro" w:hAnsi="Myriad Pro"/>
                <w:b/>
                <w:sz w:val="16"/>
                <w:szCs w:val="16"/>
              </w:rPr>
            </w:pPr>
          </w:p>
        </w:tc>
        <w:tc>
          <w:tcPr>
            <w:tcW w:w="426" w:type="dxa"/>
            <w:vMerge/>
            <w:hideMark/>
          </w:tcPr>
          <w:p w:rsidR="001A5C30" w:rsidRPr="0012665D" w:rsidRDefault="001A5C30" w:rsidP="001F640E">
            <w:pPr>
              <w:rPr>
                <w:rFonts w:ascii="Myriad Pro" w:hAnsi="Myriad Pro"/>
                <w:b/>
                <w:sz w:val="16"/>
                <w:szCs w:val="16"/>
              </w:rPr>
            </w:pPr>
          </w:p>
        </w:tc>
        <w:tc>
          <w:tcPr>
            <w:tcW w:w="455" w:type="dxa"/>
            <w:vMerge/>
            <w:hideMark/>
          </w:tcPr>
          <w:p w:rsidR="001A5C30" w:rsidRPr="0012665D" w:rsidRDefault="001A5C30" w:rsidP="001F640E">
            <w:pPr>
              <w:rPr>
                <w:rFonts w:ascii="Myriad Pro" w:hAnsi="Myriad Pro"/>
                <w:b/>
                <w:sz w:val="16"/>
                <w:szCs w:val="16"/>
              </w:rPr>
            </w:pPr>
          </w:p>
        </w:tc>
        <w:tc>
          <w:tcPr>
            <w:tcW w:w="1050" w:type="dxa"/>
            <w:vMerge/>
            <w:hideMark/>
          </w:tcPr>
          <w:p w:rsidR="001A5C30" w:rsidRPr="0012665D" w:rsidRDefault="001A5C30" w:rsidP="001F640E">
            <w:pPr>
              <w:rPr>
                <w:rFonts w:ascii="Myriad Pro" w:hAnsi="Myriad Pro"/>
                <w:b/>
                <w:sz w:val="16"/>
                <w:szCs w:val="16"/>
              </w:rPr>
            </w:pPr>
          </w:p>
        </w:tc>
        <w:tc>
          <w:tcPr>
            <w:tcW w:w="1046" w:type="dxa"/>
            <w:vMerge/>
            <w:hideMark/>
          </w:tcPr>
          <w:p w:rsidR="001A5C30" w:rsidRPr="0012665D" w:rsidRDefault="001A5C30" w:rsidP="001F640E">
            <w:pPr>
              <w:rPr>
                <w:rFonts w:ascii="Myriad Pro" w:hAnsi="Myriad Pro"/>
                <w:b/>
                <w:sz w:val="16"/>
                <w:szCs w:val="16"/>
              </w:rPr>
            </w:pPr>
          </w:p>
        </w:tc>
        <w:tc>
          <w:tcPr>
            <w:tcW w:w="992" w:type="dxa"/>
            <w:vMerge/>
            <w:hideMark/>
          </w:tcPr>
          <w:p w:rsidR="001A5C30" w:rsidRPr="0012665D" w:rsidRDefault="001A5C30" w:rsidP="001F640E">
            <w:pPr>
              <w:rPr>
                <w:rFonts w:ascii="Myriad Pro" w:hAnsi="Myriad Pro"/>
                <w:b/>
                <w:sz w:val="16"/>
                <w:szCs w:val="16"/>
              </w:rPr>
            </w:pPr>
          </w:p>
        </w:tc>
        <w:tc>
          <w:tcPr>
            <w:tcW w:w="567" w:type="dxa"/>
            <w:vMerge/>
            <w:hideMark/>
          </w:tcPr>
          <w:p w:rsidR="001A5C30" w:rsidRPr="0012665D" w:rsidRDefault="001A5C30" w:rsidP="001F640E">
            <w:pPr>
              <w:rPr>
                <w:rFonts w:ascii="Myriad Pro" w:hAnsi="Myriad Pro"/>
                <w:b/>
                <w:sz w:val="16"/>
                <w:szCs w:val="16"/>
              </w:rPr>
            </w:pPr>
          </w:p>
        </w:tc>
        <w:tc>
          <w:tcPr>
            <w:tcW w:w="993" w:type="dxa"/>
            <w:vMerge/>
            <w:hideMark/>
          </w:tcPr>
          <w:p w:rsidR="001A5C30" w:rsidRPr="0012665D" w:rsidRDefault="001A5C30" w:rsidP="001F640E">
            <w:pPr>
              <w:rPr>
                <w:rFonts w:ascii="Myriad Pro" w:hAnsi="Myriad Pro"/>
                <w:b/>
                <w:sz w:val="16"/>
                <w:szCs w:val="16"/>
              </w:rPr>
            </w:pPr>
          </w:p>
        </w:tc>
        <w:tc>
          <w:tcPr>
            <w:tcW w:w="1559" w:type="dxa"/>
            <w:hideMark/>
          </w:tcPr>
          <w:p w:rsidR="001A5C30" w:rsidRPr="00D94B23" w:rsidRDefault="001A5C30" w:rsidP="008E7DEF">
            <w:pPr>
              <w:spacing w:before="20" w:after="20"/>
              <w:rPr>
                <w:rFonts w:ascii="Myriad Pro" w:hAnsi="Myriad Pro"/>
                <w:sz w:val="16"/>
                <w:szCs w:val="16"/>
              </w:rPr>
            </w:pPr>
            <w:r w:rsidRPr="00D94B23">
              <w:rPr>
                <w:rFonts w:ascii="Myriad Pro" w:hAnsi="Myriad Pro"/>
                <w:iCs/>
                <w:sz w:val="16"/>
                <w:szCs w:val="16"/>
              </w:rPr>
              <w:t xml:space="preserve">Liczba osób długotrwale bezrobotnych objętych wsparciem </w:t>
            </w:r>
            <w:r>
              <w:rPr>
                <w:rFonts w:ascii="Myriad Pro" w:hAnsi="Myriad Pro"/>
                <w:iCs/>
                <w:sz w:val="16"/>
                <w:szCs w:val="16"/>
              </w:rPr>
              <w:br/>
            </w:r>
            <w:r w:rsidRPr="00D94B23">
              <w:rPr>
                <w:rFonts w:ascii="Myriad Pro" w:hAnsi="Myriad Pro"/>
                <w:iCs/>
                <w:sz w:val="16"/>
                <w:szCs w:val="16"/>
              </w:rPr>
              <w:t>w programie (C)</w:t>
            </w:r>
          </w:p>
        </w:tc>
        <w:tc>
          <w:tcPr>
            <w:tcW w:w="709" w:type="dxa"/>
            <w:hideMark/>
          </w:tcPr>
          <w:p w:rsidR="001A5C30" w:rsidRPr="006A148C" w:rsidRDefault="001A5C30" w:rsidP="008E7DEF">
            <w:pPr>
              <w:spacing w:before="20" w:after="20"/>
              <w:jc w:val="right"/>
              <w:rPr>
                <w:rFonts w:ascii="Myriad Pro" w:hAnsi="Myriad Pro"/>
                <w:sz w:val="16"/>
                <w:szCs w:val="16"/>
              </w:rPr>
            </w:pPr>
            <w:r w:rsidRPr="006A148C">
              <w:rPr>
                <w:rFonts w:ascii="Myriad Pro" w:hAnsi="Myriad Pro"/>
                <w:sz w:val="16"/>
                <w:szCs w:val="16"/>
              </w:rPr>
              <w:t> </w:t>
            </w:r>
            <w:r w:rsidR="006A148C" w:rsidRPr="006A148C">
              <w:rPr>
                <w:rFonts w:ascii="Myriad Pro" w:hAnsi="Myriad Pro"/>
                <w:sz w:val="16"/>
                <w:szCs w:val="16"/>
              </w:rPr>
              <w:t>1</w:t>
            </w:r>
            <w:r w:rsidR="008E7DEF">
              <w:rPr>
                <w:rFonts w:ascii="Myriad Pro" w:hAnsi="Myriad Pro"/>
                <w:sz w:val="16"/>
                <w:szCs w:val="16"/>
              </w:rPr>
              <w:t>598</w:t>
            </w:r>
          </w:p>
        </w:tc>
        <w:tc>
          <w:tcPr>
            <w:tcW w:w="992" w:type="dxa"/>
            <w:vMerge/>
            <w:hideMark/>
          </w:tcPr>
          <w:p w:rsidR="001A5C30" w:rsidRPr="0012665D" w:rsidRDefault="001A5C30" w:rsidP="001F640E">
            <w:pPr>
              <w:rPr>
                <w:rFonts w:ascii="Myriad Pro" w:hAnsi="Myriad Pro"/>
                <w:b/>
                <w:sz w:val="16"/>
                <w:szCs w:val="16"/>
              </w:rPr>
            </w:pPr>
          </w:p>
        </w:tc>
        <w:tc>
          <w:tcPr>
            <w:tcW w:w="992" w:type="dxa"/>
            <w:vMerge/>
            <w:hideMark/>
          </w:tcPr>
          <w:p w:rsidR="001A5C30" w:rsidRPr="0012665D" w:rsidRDefault="001A5C30" w:rsidP="001F640E">
            <w:pPr>
              <w:rPr>
                <w:rFonts w:ascii="Myriad Pro" w:hAnsi="Myriad Pro"/>
                <w:b/>
                <w:sz w:val="16"/>
                <w:szCs w:val="16"/>
              </w:rPr>
            </w:pPr>
          </w:p>
        </w:tc>
        <w:tc>
          <w:tcPr>
            <w:tcW w:w="929" w:type="dxa"/>
            <w:vMerge/>
            <w:hideMark/>
          </w:tcPr>
          <w:p w:rsidR="001A5C30" w:rsidRPr="0012665D" w:rsidRDefault="001A5C30" w:rsidP="001F640E">
            <w:pPr>
              <w:rPr>
                <w:rFonts w:ascii="Myriad Pro" w:hAnsi="Myriad Pro"/>
                <w:b/>
                <w:sz w:val="16"/>
                <w:szCs w:val="16"/>
              </w:rPr>
            </w:pPr>
          </w:p>
        </w:tc>
      </w:tr>
      <w:tr w:rsidR="001A5C30" w:rsidRPr="0012665D" w:rsidTr="006A148C">
        <w:trPr>
          <w:trHeight w:val="300"/>
        </w:trPr>
        <w:tc>
          <w:tcPr>
            <w:tcW w:w="392" w:type="dxa"/>
            <w:vMerge/>
            <w:hideMark/>
          </w:tcPr>
          <w:p w:rsidR="001A5C30" w:rsidRPr="0012665D" w:rsidRDefault="001A5C30" w:rsidP="001F640E">
            <w:pPr>
              <w:rPr>
                <w:rFonts w:ascii="Myriad Pro" w:hAnsi="Myriad Pro"/>
                <w:b/>
                <w:sz w:val="16"/>
                <w:szCs w:val="16"/>
              </w:rPr>
            </w:pPr>
          </w:p>
        </w:tc>
        <w:tc>
          <w:tcPr>
            <w:tcW w:w="567" w:type="dxa"/>
            <w:vMerge/>
            <w:hideMark/>
          </w:tcPr>
          <w:p w:rsidR="001A5C30" w:rsidRPr="0012665D" w:rsidRDefault="001A5C30" w:rsidP="001F640E">
            <w:pPr>
              <w:rPr>
                <w:rFonts w:ascii="Myriad Pro" w:hAnsi="Myriad Pro"/>
                <w:b/>
                <w:sz w:val="16"/>
                <w:szCs w:val="16"/>
              </w:rPr>
            </w:pPr>
          </w:p>
        </w:tc>
        <w:tc>
          <w:tcPr>
            <w:tcW w:w="2551" w:type="dxa"/>
            <w:vMerge/>
            <w:hideMark/>
          </w:tcPr>
          <w:p w:rsidR="001A5C30" w:rsidRPr="0012665D" w:rsidRDefault="001A5C30" w:rsidP="001F640E">
            <w:pPr>
              <w:rPr>
                <w:rFonts w:ascii="Myriad Pro" w:hAnsi="Myriad Pro"/>
                <w:b/>
                <w:sz w:val="16"/>
                <w:szCs w:val="16"/>
              </w:rPr>
            </w:pPr>
          </w:p>
        </w:tc>
        <w:tc>
          <w:tcPr>
            <w:tcW w:w="426" w:type="dxa"/>
            <w:vMerge/>
            <w:hideMark/>
          </w:tcPr>
          <w:p w:rsidR="001A5C30" w:rsidRPr="0012665D" w:rsidRDefault="001A5C30" w:rsidP="001F640E">
            <w:pPr>
              <w:rPr>
                <w:rFonts w:ascii="Myriad Pro" w:hAnsi="Myriad Pro"/>
                <w:b/>
                <w:sz w:val="16"/>
                <w:szCs w:val="16"/>
              </w:rPr>
            </w:pPr>
          </w:p>
        </w:tc>
        <w:tc>
          <w:tcPr>
            <w:tcW w:w="455" w:type="dxa"/>
            <w:vMerge/>
            <w:hideMark/>
          </w:tcPr>
          <w:p w:rsidR="001A5C30" w:rsidRPr="0012665D" w:rsidRDefault="001A5C30" w:rsidP="001F640E">
            <w:pPr>
              <w:rPr>
                <w:rFonts w:ascii="Myriad Pro" w:hAnsi="Myriad Pro"/>
                <w:b/>
                <w:sz w:val="16"/>
                <w:szCs w:val="16"/>
              </w:rPr>
            </w:pPr>
          </w:p>
        </w:tc>
        <w:tc>
          <w:tcPr>
            <w:tcW w:w="1050" w:type="dxa"/>
            <w:vMerge/>
            <w:hideMark/>
          </w:tcPr>
          <w:p w:rsidR="001A5C30" w:rsidRPr="0012665D" w:rsidRDefault="001A5C30" w:rsidP="001F640E">
            <w:pPr>
              <w:rPr>
                <w:rFonts w:ascii="Myriad Pro" w:hAnsi="Myriad Pro"/>
                <w:b/>
                <w:sz w:val="16"/>
                <w:szCs w:val="16"/>
              </w:rPr>
            </w:pPr>
          </w:p>
        </w:tc>
        <w:tc>
          <w:tcPr>
            <w:tcW w:w="1046" w:type="dxa"/>
            <w:vMerge/>
            <w:hideMark/>
          </w:tcPr>
          <w:p w:rsidR="001A5C30" w:rsidRPr="0012665D" w:rsidRDefault="001A5C30" w:rsidP="001F640E">
            <w:pPr>
              <w:rPr>
                <w:rFonts w:ascii="Myriad Pro" w:hAnsi="Myriad Pro"/>
                <w:b/>
                <w:sz w:val="16"/>
                <w:szCs w:val="16"/>
              </w:rPr>
            </w:pPr>
          </w:p>
        </w:tc>
        <w:tc>
          <w:tcPr>
            <w:tcW w:w="992" w:type="dxa"/>
            <w:vMerge/>
            <w:hideMark/>
          </w:tcPr>
          <w:p w:rsidR="001A5C30" w:rsidRPr="0012665D" w:rsidRDefault="001A5C30" w:rsidP="001F640E">
            <w:pPr>
              <w:rPr>
                <w:rFonts w:ascii="Myriad Pro" w:hAnsi="Myriad Pro"/>
                <w:b/>
                <w:sz w:val="16"/>
                <w:szCs w:val="16"/>
              </w:rPr>
            </w:pPr>
          </w:p>
        </w:tc>
        <w:tc>
          <w:tcPr>
            <w:tcW w:w="567" w:type="dxa"/>
            <w:vMerge/>
            <w:hideMark/>
          </w:tcPr>
          <w:p w:rsidR="001A5C30" w:rsidRPr="0012665D" w:rsidRDefault="001A5C30" w:rsidP="001F640E">
            <w:pPr>
              <w:rPr>
                <w:rFonts w:ascii="Myriad Pro" w:hAnsi="Myriad Pro"/>
                <w:b/>
                <w:sz w:val="16"/>
                <w:szCs w:val="16"/>
              </w:rPr>
            </w:pPr>
          </w:p>
        </w:tc>
        <w:tc>
          <w:tcPr>
            <w:tcW w:w="993" w:type="dxa"/>
            <w:vMerge/>
            <w:hideMark/>
          </w:tcPr>
          <w:p w:rsidR="001A5C30" w:rsidRPr="0012665D" w:rsidRDefault="001A5C30" w:rsidP="001F640E">
            <w:pPr>
              <w:rPr>
                <w:rFonts w:ascii="Myriad Pro" w:hAnsi="Myriad Pro"/>
                <w:b/>
                <w:sz w:val="16"/>
                <w:szCs w:val="16"/>
              </w:rPr>
            </w:pPr>
          </w:p>
        </w:tc>
        <w:tc>
          <w:tcPr>
            <w:tcW w:w="1559" w:type="dxa"/>
            <w:hideMark/>
          </w:tcPr>
          <w:p w:rsidR="001A5C30" w:rsidRPr="00D94B23" w:rsidRDefault="001A5C30" w:rsidP="008E7DEF">
            <w:pPr>
              <w:spacing w:before="20" w:after="20"/>
              <w:rPr>
                <w:rFonts w:ascii="Myriad Pro" w:hAnsi="Myriad Pro"/>
                <w:sz w:val="16"/>
                <w:szCs w:val="16"/>
              </w:rPr>
            </w:pPr>
            <w:r w:rsidRPr="00D94B23">
              <w:rPr>
                <w:rFonts w:ascii="Myriad Pro" w:hAnsi="Myriad Pro"/>
                <w:iCs/>
                <w:sz w:val="16"/>
                <w:szCs w:val="16"/>
              </w:rPr>
              <w:t>Liczba osób z niepełnosprawnościami objętych wsparciem w programie (C)</w:t>
            </w:r>
            <w:r w:rsidRPr="00D94B23">
              <w:rPr>
                <w:rFonts w:ascii="Myriad Pro" w:hAnsi="Myriad Pro"/>
                <w:sz w:val="16"/>
                <w:szCs w:val="16"/>
              </w:rPr>
              <w:t> </w:t>
            </w:r>
          </w:p>
        </w:tc>
        <w:tc>
          <w:tcPr>
            <w:tcW w:w="709" w:type="dxa"/>
            <w:hideMark/>
          </w:tcPr>
          <w:p w:rsidR="001A5C30" w:rsidRPr="006A148C" w:rsidRDefault="001A5C30" w:rsidP="008E7DEF">
            <w:pPr>
              <w:spacing w:before="20" w:after="20"/>
              <w:jc w:val="right"/>
              <w:rPr>
                <w:rFonts w:ascii="Myriad Pro" w:hAnsi="Myriad Pro"/>
                <w:sz w:val="16"/>
                <w:szCs w:val="16"/>
              </w:rPr>
            </w:pPr>
            <w:r w:rsidRPr="006A148C">
              <w:rPr>
                <w:rFonts w:ascii="Myriad Pro" w:hAnsi="Myriad Pro"/>
                <w:sz w:val="16"/>
                <w:szCs w:val="16"/>
              </w:rPr>
              <w:t> </w:t>
            </w:r>
            <w:r w:rsidR="006A148C" w:rsidRPr="006A148C">
              <w:rPr>
                <w:rFonts w:ascii="Myriad Pro" w:hAnsi="Myriad Pro"/>
                <w:sz w:val="16"/>
                <w:szCs w:val="16"/>
              </w:rPr>
              <w:t>1</w:t>
            </w:r>
            <w:r w:rsidR="008E7DEF">
              <w:rPr>
                <w:rFonts w:ascii="Myriad Pro" w:hAnsi="Myriad Pro"/>
                <w:sz w:val="16"/>
                <w:szCs w:val="16"/>
              </w:rPr>
              <w:t>45</w:t>
            </w:r>
          </w:p>
        </w:tc>
        <w:tc>
          <w:tcPr>
            <w:tcW w:w="992" w:type="dxa"/>
            <w:vMerge/>
            <w:hideMark/>
          </w:tcPr>
          <w:p w:rsidR="001A5C30" w:rsidRPr="0012665D" w:rsidRDefault="001A5C30" w:rsidP="001F640E">
            <w:pPr>
              <w:rPr>
                <w:rFonts w:ascii="Myriad Pro" w:hAnsi="Myriad Pro"/>
                <w:b/>
                <w:sz w:val="16"/>
                <w:szCs w:val="16"/>
              </w:rPr>
            </w:pPr>
          </w:p>
        </w:tc>
        <w:tc>
          <w:tcPr>
            <w:tcW w:w="992" w:type="dxa"/>
            <w:vMerge/>
            <w:hideMark/>
          </w:tcPr>
          <w:p w:rsidR="001A5C30" w:rsidRPr="0012665D" w:rsidRDefault="001A5C30" w:rsidP="001F640E">
            <w:pPr>
              <w:rPr>
                <w:rFonts w:ascii="Myriad Pro" w:hAnsi="Myriad Pro"/>
                <w:b/>
                <w:sz w:val="16"/>
                <w:szCs w:val="16"/>
              </w:rPr>
            </w:pPr>
          </w:p>
        </w:tc>
        <w:tc>
          <w:tcPr>
            <w:tcW w:w="929" w:type="dxa"/>
            <w:vMerge/>
            <w:hideMark/>
          </w:tcPr>
          <w:p w:rsidR="001A5C30" w:rsidRPr="0012665D" w:rsidRDefault="001A5C30" w:rsidP="001F640E">
            <w:pPr>
              <w:rPr>
                <w:rFonts w:ascii="Myriad Pro" w:hAnsi="Myriad Pro"/>
                <w:b/>
                <w:sz w:val="16"/>
                <w:szCs w:val="16"/>
              </w:rPr>
            </w:pPr>
          </w:p>
        </w:tc>
      </w:tr>
      <w:tr w:rsidR="001A5C30" w:rsidRPr="0012665D" w:rsidTr="006A148C">
        <w:trPr>
          <w:trHeight w:val="300"/>
        </w:trPr>
        <w:tc>
          <w:tcPr>
            <w:tcW w:w="392" w:type="dxa"/>
            <w:vMerge/>
            <w:hideMark/>
          </w:tcPr>
          <w:p w:rsidR="001A5C30" w:rsidRPr="0012665D" w:rsidRDefault="001A5C30" w:rsidP="001F640E">
            <w:pPr>
              <w:rPr>
                <w:rFonts w:ascii="Myriad Pro" w:hAnsi="Myriad Pro"/>
                <w:b/>
                <w:sz w:val="16"/>
                <w:szCs w:val="16"/>
              </w:rPr>
            </w:pPr>
          </w:p>
        </w:tc>
        <w:tc>
          <w:tcPr>
            <w:tcW w:w="567" w:type="dxa"/>
            <w:vMerge/>
            <w:hideMark/>
          </w:tcPr>
          <w:p w:rsidR="001A5C30" w:rsidRPr="0012665D" w:rsidRDefault="001A5C30" w:rsidP="001F640E">
            <w:pPr>
              <w:rPr>
                <w:rFonts w:ascii="Myriad Pro" w:hAnsi="Myriad Pro"/>
                <w:b/>
                <w:sz w:val="16"/>
                <w:szCs w:val="16"/>
              </w:rPr>
            </w:pPr>
          </w:p>
        </w:tc>
        <w:tc>
          <w:tcPr>
            <w:tcW w:w="2551" w:type="dxa"/>
            <w:vMerge/>
            <w:hideMark/>
          </w:tcPr>
          <w:p w:rsidR="001A5C30" w:rsidRPr="0012665D" w:rsidRDefault="001A5C30" w:rsidP="001F640E">
            <w:pPr>
              <w:rPr>
                <w:rFonts w:ascii="Myriad Pro" w:hAnsi="Myriad Pro"/>
                <w:b/>
                <w:sz w:val="16"/>
                <w:szCs w:val="16"/>
              </w:rPr>
            </w:pPr>
          </w:p>
        </w:tc>
        <w:tc>
          <w:tcPr>
            <w:tcW w:w="426" w:type="dxa"/>
            <w:vMerge/>
            <w:hideMark/>
          </w:tcPr>
          <w:p w:rsidR="001A5C30" w:rsidRPr="0012665D" w:rsidRDefault="001A5C30" w:rsidP="001F640E">
            <w:pPr>
              <w:rPr>
                <w:rFonts w:ascii="Myriad Pro" w:hAnsi="Myriad Pro"/>
                <w:b/>
                <w:sz w:val="16"/>
                <w:szCs w:val="16"/>
              </w:rPr>
            </w:pPr>
          </w:p>
        </w:tc>
        <w:tc>
          <w:tcPr>
            <w:tcW w:w="455" w:type="dxa"/>
            <w:vMerge/>
            <w:hideMark/>
          </w:tcPr>
          <w:p w:rsidR="001A5C30" w:rsidRPr="0012665D" w:rsidRDefault="001A5C30" w:rsidP="001F640E">
            <w:pPr>
              <w:rPr>
                <w:rFonts w:ascii="Myriad Pro" w:hAnsi="Myriad Pro"/>
                <w:b/>
                <w:sz w:val="16"/>
                <w:szCs w:val="16"/>
              </w:rPr>
            </w:pPr>
          </w:p>
        </w:tc>
        <w:tc>
          <w:tcPr>
            <w:tcW w:w="1050" w:type="dxa"/>
            <w:vMerge/>
            <w:hideMark/>
          </w:tcPr>
          <w:p w:rsidR="001A5C30" w:rsidRPr="0012665D" w:rsidRDefault="001A5C30" w:rsidP="001F640E">
            <w:pPr>
              <w:rPr>
                <w:rFonts w:ascii="Myriad Pro" w:hAnsi="Myriad Pro"/>
                <w:b/>
                <w:sz w:val="16"/>
                <w:szCs w:val="16"/>
              </w:rPr>
            </w:pPr>
          </w:p>
        </w:tc>
        <w:tc>
          <w:tcPr>
            <w:tcW w:w="1046" w:type="dxa"/>
            <w:vMerge/>
            <w:hideMark/>
          </w:tcPr>
          <w:p w:rsidR="001A5C30" w:rsidRPr="0012665D" w:rsidRDefault="001A5C30" w:rsidP="001F640E">
            <w:pPr>
              <w:rPr>
                <w:rFonts w:ascii="Myriad Pro" w:hAnsi="Myriad Pro"/>
                <w:b/>
                <w:sz w:val="16"/>
                <w:szCs w:val="16"/>
              </w:rPr>
            </w:pPr>
          </w:p>
        </w:tc>
        <w:tc>
          <w:tcPr>
            <w:tcW w:w="992" w:type="dxa"/>
            <w:vMerge/>
            <w:hideMark/>
          </w:tcPr>
          <w:p w:rsidR="001A5C30" w:rsidRPr="0012665D" w:rsidRDefault="001A5C30" w:rsidP="001F640E">
            <w:pPr>
              <w:rPr>
                <w:rFonts w:ascii="Myriad Pro" w:hAnsi="Myriad Pro"/>
                <w:b/>
                <w:sz w:val="16"/>
                <w:szCs w:val="16"/>
              </w:rPr>
            </w:pPr>
          </w:p>
        </w:tc>
        <w:tc>
          <w:tcPr>
            <w:tcW w:w="567" w:type="dxa"/>
            <w:vMerge/>
            <w:hideMark/>
          </w:tcPr>
          <w:p w:rsidR="001A5C30" w:rsidRPr="0012665D" w:rsidRDefault="001A5C30" w:rsidP="001F640E">
            <w:pPr>
              <w:rPr>
                <w:rFonts w:ascii="Myriad Pro" w:hAnsi="Myriad Pro"/>
                <w:b/>
                <w:sz w:val="16"/>
                <w:szCs w:val="16"/>
              </w:rPr>
            </w:pPr>
          </w:p>
        </w:tc>
        <w:tc>
          <w:tcPr>
            <w:tcW w:w="993" w:type="dxa"/>
            <w:vMerge/>
            <w:hideMark/>
          </w:tcPr>
          <w:p w:rsidR="001A5C30" w:rsidRPr="0012665D" w:rsidRDefault="001A5C30" w:rsidP="001F640E">
            <w:pPr>
              <w:rPr>
                <w:rFonts w:ascii="Myriad Pro" w:hAnsi="Myriad Pro"/>
                <w:b/>
                <w:sz w:val="16"/>
                <w:szCs w:val="16"/>
              </w:rPr>
            </w:pPr>
          </w:p>
        </w:tc>
        <w:tc>
          <w:tcPr>
            <w:tcW w:w="1559" w:type="dxa"/>
            <w:hideMark/>
          </w:tcPr>
          <w:p w:rsidR="001A5C30" w:rsidRPr="00D94B23" w:rsidRDefault="001A5C30" w:rsidP="008E7DEF">
            <w:pPr>
              <w:spacing w:before="20" w:after="20"/>
              <w:rPr>
                <w:rFonts w:ascii="Myriad Pro" w:hAnsi="Myriad Pro"/>
                <w:sz w:val="16"/>
                <w:szCs w:val="16"/>
              </w:rPr>
            </w:pPr>
            <w:r w:rsidRPr="00D94B23">
              <w:rPr>
                <w:rFonts w:ascii="Myriad Pro" w:hAnsi="Myriad Pro"/>
                <w:iCs/>
                <w:sz w:val="16"/>
                <w:szCs w:val="16"/>
              </w:rPr>
              <w:t xml:space="preserve">Liczba osób </w:t>
            </w:r>
            <w:r>
              <w:rPr>
                <w:rFonts w:ascii="Myriad Pro" w:hAnsi="Myriad Pro"/>
                <w:iCs/>
                <w:sz w:val="16"/>
                <w:szCs w:val="16"/>
              </w:rPr>
              <w:br/>
            </w:r>
            <w:r w:rsidRPr="00D94B23">
              <w:rPr>
                <w:rFonts w:ascii="Myriad Pro" w:hAnsi="Myriad Pro"/>
                <w:iCs/>
                <w:sz w:val="16"/>
                <w:szCs w:val="16"/>
              </w:rPr>
              <w:t xml:space="preserve">w wieku 50 lat </w:t>
            </w:r>
            <w:r>
              <w:rPr>
                <w:rFonts w:ascii="Myriad Pro" w:hAnsi="Myriad Pro"/>
                <w:iCs/>
                <w:sz w:val="16"/>
                <w:szCs w:val="16"/>
              </w:rPr>
              <w:br/>
            </w:r>
            <w:r w:rsidRPr="00D94B23">
              <w:rPr>
                <w:rFonts w:ascii="Myriad Pro" w:hAnsi="Myriad Pro"/>
                <w:iCs/>
                <w:sz w:val="16"/>
                <w:szCs w:val="16"/>
              </w:rPr>
              <w:t xml:space="preserve">i więcej objętych </w:t>
            </w:r>
            <w:r w:rsidRPr="00D94B23">
              <w:rPr>
                <w:rFonts w:ascii="Myriad Pro" w:hAnsi="Myriad Pro"/>
                <w:iCs/>
                <w:sz w:val="16"/>
                <w:szCs w:val="16"/>
              </w:rPr>
              <w:lastRenderedPageBreak/>
              <w:t xml:space="preserve">wsparciem </w:t>
            </w:r>
            <w:r>
              <w:rPr>
                <w:rFonts w:ascii="Myriad Pro" w:hAnsi="Myriad Pro"/>
                <w:iCs/>
                <w:sz w:val="16"/>
                <w:szCs w:val="16"/>
              </w:rPr>
              <w:br/>
            </w:r>
            <w:r w:rsidRPr="00D94B23">
              <w:rPr>
                <w:rFonts w:ascii="Myriad Pro" w:hAnsi="Myriad Pro"/>
                <w:iCs/>
                <w:sz w:val="16"/>
                <w:szCs w:val="16"/>
              </w:rPr>
              <w:t>w programie</w:t>
            </w:r>
            <w:r w:rsidRPr="00D94B23">
              <w:rPr>
                <w:rFonts w:ascii="Myriad Pro" w:hAnsi="Myriad Pro"/>
                <w:sz w:val="16"/>
                <w:szCs w:val="16"/>
              </w:rPr>
              <w:t> </w:t>
            </w:r>
          </w:p>
        </w:tc>
        <w:tc>
          <w:tcPr>
            <w:tcW w:w="709" w:type="dxa"/>
            <w:hideMark/>
          </w:tcPr>
          <w:p w:rsidR="001A5C30" w:rsidRPr="006A148C" w:rsidRDefault="001A5C30" w:rsidP="008E7DEF">
            <w:pPr>
              <w:spacing w:before="20" w:after="20"/>
              <w:jc w:val="right"/>
              <w:rPr>
                <w:rFonts w:ascii="Myriad Pro" w:hAnsi="Myriad Pro"/>
                <w:sz w:val="16"/>
                <w:szCs w:val="16"/>
              </w:rPr>
            </w:pPr>
            <w:r w:rsidRPr="006A148C">
              <w:rPr>
                <w:rFonts w:ascii="Myriad Pro" w:hAnsi="Myriad Pro"/>
                <w:sz w:val="16"/>
                <w:szCs w:val="16"/>
              </w:rPr>
              <w:lastRenderedPageBreak/>
              <w:t> </w:t>
            </w:r>
            <w:r w:rsidR="008E7DEF">
              <w:rPr>
                <w:rFonts w:ascii="Myriad Pro" w:hAnsi="Myriad Pro"/>
                <w:sz w:val="16"/>
                <w:szCs w:val="16"/>
              </w:rPr>
              <w:t>813</w:t>
            </w:r>
          </w:p>
        </w:tc>
        <w:tc>
          <w:tcPr>
            <w:tcW w:w="992" w:type="dxa"/>
            <w:vMerge/>
            <w:hideMark/>
          </w:tcPr>
          <w:p w:rsidR="001A5C30" w:rsidRPr="0012665D" w:rsidRDefault="001A5C30" w:rsidP="001F640E">
            <w:pPr>
              <w:rPr>
                <w:rFonts w:ascii="Myriad Pro" w:hAnsi="Myriad Pro"/>
                <w:b/>
                <w:sz w:val="16"/>
                <w:szCs w:val="16"/>
              </w:rPr>
            </w:pPr>
          </w:p>
        </w:tc>
        <w:tc>
          <w:tcPr>
            <w:tcW w:w="992" w:type="dxa"/>
            <w:vMerge/>
            <w:hideMark/>
          </w:tcPr>
          <w:p w:rsidR="001A5C30" w:rsidRPr="0012665D" w:rsidRDefault="001A5C30" w:rsidP="001F640E">
            <w:pPr>
              <w:rPr>
                <w:rFonts w:ascii="Myriad Pro" w:hAnsi="Myriad Pro"/>
                <w:b/>
                <w:sz w:val="16"/>
                <w:szCs w:val="16"/>
              </w:rPr>
            </w:pPr>
          </w:p>
        </w:tc>
        <w:tc>
          <w:tcPr>
            <w:tcW w:w="929" w:type="dxa"/>
            <w:vMerge/>
            <w:hideMark/>
          </w:tcPr>
          <w:p w:rsidR="001A5C30" w:rsidRPr="0012665D" w:rsidRDefault="001A5C30" w:rsidP="001F640E">
            <w:pPr>
              <w:rPr>
                <w:rFonts w:ascii="Myriad Pro" w:hAnsi="Myriad Pro"/>
                <w:b/>
                <w:sz w:val="16"/>
                <w:szCs w:val="16"/>
              </w:rPr>
            </w:pPr>
          </w:p>
        </w:tc>
      </w:tr>
      <w:tr w:rsidR="001A5C30" w:rsidRPr="0012665D" w:rsidTr="006A148C">
        <w:trPr>
          <w:trHeight w:val="300"/>
        </w:trPr>
        <w:tc>
          <w:tcPr>
            <w:tcW w:w="392" w:type="dxa"/>
            <w:vMerge/>
            <w:hideMark/>
          </w:tcPr>
          <w:p w:rsidR="001A5C30" w:rsidRPr="0012665D" w:rsidRDefault="001A5C30" w:rsidP="001F640E">
            <w:pPr>
              <w:rPr>
                <w:rFonts w:ascii="Myriad Pro" w:hAnsi="Myriad Pro"/>
                <w:b/>
                <w:sz w:val="16"/>
                <w:szCs w:val="16"/>
              </w:rPr>
            </w:pPr>
          </w:p>
        </w:tc>
        <w:tc>
          <w:tcPr>
            <w:tcW w:w="567" w:type="dxa"/>
            <w:vMerge/>
            <w:hideMark/>
          </w:tcPr>
          <w:p w:rsidR="001A5C30" w:rsidRPr="0012665D" w:rsidRDefault="001A5C30" w:rsidP="001F640E">
            <w:pPr>
              <w:rPr>
                <w:rFonts w:ascii="Myriad Pro" w:hAnsi="Myriad Pro"/>
                <w:b/>
                <w:sz w:val="16"/>
                <w:szCs w:val="16"/>
              </w:rPr>
            </w:pPr>
          </w:p>
        </w:tc>
        <w:tc>
          <w:tcPr>
            <w:tcW w:w="2551" w:type="dxa"/>
            <w:vMerge/>
            <w:hideMark/>
          </w:tcPr>
          <w:p w:rsidR="001A5C30" w:rsidRPr="0012665D" w:rsidRDefault="001A5C30" w:rsidP="001F640E">
            <w:pPr>
              <w:rPr>
                <w:rFonts w:ascii="Myriad Pro" w:hAnsi="Myriad Pro"/>
                <w:b/>
                <w:sz w:val="16"/>
                <w:szCs w:val="16"/>
              </w:rPr>
            </w:pPr>
          </w:p>
        </w:tc>
        <w:tc>
          <w:tcPr>
            <w:tcW w:w="426" w:type="dxa"/>
            <w:vMerge/>
            <w:hideMark/>
          </w:tcPr>
          <w:p w:rsidR="001A5C30" w:rsidRPr="0012665D" w:rsidRDefault="001A5C30" w:rsidP="001F640E">
            <w:pPr>
              <w:rPr>
                <w:rFonts w:ascii="Myriad Pro" w:hAnsi="Myriad Pro"/>
                <w:b/>
                <w:sz w:val="16"/>
                <w:szCs w:val="16"/>
              </w:rPr>
            </w:pPr>
          </w:p>
        </w:tc>
        <w:tc>
          <w:tcPr>
            <w:tcW w:w="455" w:type="dxa"/>
            <w:vMerge/>
            <w:hideMark/>
          </w:tcPr>
          <w:p w:rsidR="001A5C30" w:rsidRPr="0012665D" w:rsidRDefault="001A5C30" w:rsidP="001F640E">
            <w:pPr>
              <w:rPr>
                <w:rFonts w:ascii="Myriad Pro" w:hAnsi="Myriad Pro"/>
                <w:b/>
                <w:sz w:val="16"/>
                <w:szCs w:val="16"/>
              </w:rPr>
            </w:pPr>
          </w:p>
        </w:tc>
        <w:tc>
          <w:tcPr>
            <w:tcW w:w="1050" w:type="dxa"/>
            <w:vMerge/>
            <w:hideMark/>
          </w:tcPr>
          <w:p w:rsidR="001A5C30" w:rsidRPr="0012665D" w:rsidRDefault="001A5C30" w:rsidP="001F640E">
            <w:pPr>
              <w:rPr>
                <w:rFonts w:ascii="Myriad Pro" w:hAnsi="Myriad Pro"/>
                <w:b/>
                <w:sz w:val="16"/>
                <w:szCs w:val="16"/>
              </w:rPr>
            </w:pPr>
          </w:p>
        </w:tc>
        <w:tc>
          <w:tcPr>
            <w:tcW w:w="1046" w:type="dxa"/>
            <w:vMerge/>
            <w:hideMark/>
          </w:tcPr>
          <w:p w:rsidR="001A5C30" w:rsidRPr="0012665D" w:rsidRDefault="001A5C30" w:rsidP="001F640E">
            <w:pPr>
              <w:rPr>
                <w:rFonts w:ascii="Myriad Pro" w:hAnsi="Myriad Pro"/>
                <w:b/>
                <w:sz w:val="16"/>
                <w:szCs w:val="16"/>
              </w:rPr>
            </w:pPr>
          </w:p>
        </w:tc>
        <w:tc>
          <w:tcPr>
            <w:tcW w:w="992" w:type="dxa"/>
            <w:vMerge/>
            <w:hideMark/>
          </w:tcPr>
          <w:p w:rsidR="001A5C30" w:rsidRPr="0012665D" w:rsidRDefault="001A5C30" w:rsidP="001F640E">
            <w:pPr>
              <w:rPr>
                <w:rFonts w:ascii="Myriad Pro" w:hAnsi="Myriad Pro"/>
                <w:b/>
                <w:sz w:val="16"/>
                <w:szCs w:val="16"/>
              </w:rPr>
            </w:pPr>
          </w:p>
        </w:tc>
        <w:tc>
          <w:tcPr>
            <w:tcW w:w="567" w:type="dxa"/>
            <w:vMerge/>
            <w:hideMark/>
          </w:tcPr>
          <w:p w:rsidR="001A5C30" w:rsidRPr="0012665D" w:rsidRDefault="001A5C30" w:rsidP="001F640E">
            <w:pPr>
              <w:rPr>
                <w:rFonts w:ascii="Myriad Pro" w:hAnsi="Myriad Pro"/>
                <w:b/>
                <w:sz w:val="16"/>
                <w:szCs w:val="16"/>
              </w:rPr>
            </w:pPr>
          </w:p>
        </w:tc>
        <w:tc>
          <w:tcPr>
            <w:tcW w:w="993" w:type="dxa"/>
            <w:vMerge/>
            <w:hideMark/>
          </w:tcPr>
          <w:p w:rsidR="001A5C30" w:rsidRPr="0012665D" w:rsidRDefault="001A5C30" w:rsidP="001F640E">
            <w:pPr>
              <w:rPr>
                <w:rFonts w:ascii="Myriad Pro" w:hAnsi="Myriad Pro"/>
                <w:b/>
                <w:sz w:val="16"/>
                <w:szCs w:val="16"/>
              </w:rPr>
            </w:pPr>
          </w:p>
        </w:tc>
        <w:tc>
          <w:tcPr>
            <w:tcW w:w="1559" w:type="dxa"/>
            <w:hideMark/>
          </w:tcPr>
          <w:p w:rsidR="001A5C30" w:rsidRPr="00D94B23" w:rsidRDefault="001A5C30" w:rsidP="008E7DEF">
            <w:pPr>
              <w:spacing w:before="20" w:after="20"/>
              <w:rPr>
                <w:rFonts w:ascii="Myriad Pro" w:hAnsi="Myriad Pro"/>
                <w:sz w:val="16"/>
                <w:szCs w:val="16"/>
              </w:rPr>
            </w:pPr>
            <w:r w:rsidRPr="00D94B23">
              <w:rPr>
                <w:rFonts w:ascii="Myriad Pro" w:hAnsi="Myriad Pro"/>
                <w:iCs/>
                <w:sz w:val="16"/>
                <w:szCs w:val="16"/>
              </w:rPr>
              <w:t xml:space="preserve">Liczba osób </w:t>
            </w:r>
            <w:r>
              <w:rPr>
                <w:rFonts w:ascii="Myriad Pro" w:hAnsi="Myriad Pro"/>
                <w:iCs/>
                <w:sz w:val="16"/>
                <w:szCs w:val="16"/>
              </w:rPr>
              <w:br/>
            </w:r>
            <w:r w:rsidRPr="00D94B23">
              <w:rPr>
                <w:rFonts w:ascii="Myriad Pro" w:hAnsi="Myriad Pro"/>
                <w:iCs/>
                <w:sz w:val="16"/>
                <w:szCs w:val="16"/>
              </w:rPr>
              <w:t xml:space="preserve">o niskich kwalifikacjach objętych wsparciem </w:t>
            </w:r>
            <w:r>
              <w:rPr>
                <w:rFonts w:ascii="Myriad Pro" w:hAnsi="Myriad Pro"/>
                <w:iCs/>
                <w:sz w:val="16"/>
                <w:szCs w:val="16"/>
              </w:rPr>
              <w:br/>
            </w:r>
            <w:r w:rsidRPr="00D94B23">
              <w:rPr>
                <w:rFonts w:ascii="Myriad Pro" w:hAnsi="Myriad Pro"/>
                <w:iCs/>
                <w:sz w:val="16"/>
                <w:szCs w:val="16"/>
              </w:rPr>
              <w:t>w programie</w:t>
            </w:r>
            <w:r w:rsidRPr="00D94B23">
              <w:rPr>
                <w:rFonts w:ascii="Myriad Pro" w:hAnsi="Myriad Pro"/>
                <w:sz w:val="16"/>
                <w:szCs w:val="16"/>
              </w:rPr>
              <w:t> </w:t>
            </w:r>
          </w:p>
        </w:tc>
        <w:tc>
          <w:tcPr>
            <w:tcW w:w="709" w:type="dxa"/>
            <w:hideMark/>
          </w:tcPr>
          <w:p w:rsidR="001A5C30" w:rsidRPr="006A148C" w:rsidRDefault="001A5C30" w:rsidP="008E7DEF">
            <w:pPr>
              <w:spacing w:before="20" w:after="20"/>
              <w:jc w:val="right"/>
              <w:rPr>
                <w:rFonts w:ascii="Myriad Pro" w:hAnsi="Myriad Pro"/>
                <w:sz w:val="16"/>
                <w:szCs w:val="16"/>
              </w:rPr>
            </w:pPr>
            <w:r w:rsidRPr="006A148C">
              <w:rPr>
                <w:rFonts w:ascii="Myriad Pro" w:hAnsi="Myriad Pro"/>
                <w:sz w:val="16"/>
                <w:szCs w:val="16"/>
              </w:rPr>
              <w:t> </w:t>
            </w:r>
            <w:r w:rsidR="00567B46">
              <w:rPr>
                <w:rFonts w:ascii="Myriad Pro" w:hAnsi="Myriad Pro"/>
                <w:sz w:val="16"/>
                <w:szCs w:val="16"/>
              </w:rPr>
              <w:t xml:space="preserve">1 </w:t>
            </w:r>
            <w:r w:rsidR="008E7DEF">
              <w:rPr>
                <w:rFonts w:ascii="Myriad Pro" w:hAnsi="Myriad Pro"/>
                <w:sz w:val="16"/>
                <w:szCs w:val="16"/>
              </w:rPr>
              <w:t>278</w:t>
            </w:r>
          </w:p>
        </w:tc>
        <w:tc>
          <w:tcPr>
            <w:tcW w:w="992" w:type="dxa"/>
            <w:vMerge/>
            <w:hideMark/>
          </w:tcPr>
          <w:p w:rsidR="001A5C30" w:rsidRPr="0012665D" w:rsidRDefault="001A5C30" w:rsidP="001F640E">
            <w:pPr>
              <w:rPr>
                <w:rFonts w:ascii="Myriad Pro" w:hAnsi="Myriad Pro"/>
                <w:b/>
                <w:sz w:val="16"/>
                <w:szCs w:val="16"/>
              </w:rPr>
            </w:pPr>
          </w:p>
        </w:tc>
        <w:tc>
          <w:tcPr>
            <w:tcW w:w="992" w:type="dxa"/>
            <w:vMerge/>
            <w:hideMark/>
          </w:tcPr>
          <w:p w:rsidR="001A5C30" w:rsidRPr="0012665D" w:rsidRDefault="001A5C30" w:rsidP="001F640E">
            <w:pPr>
              <w:rPr>
                <w:rFonts w:ascii="Myriad Pro" w:hAnsi="Myriad Pro"/>
                <w:b/>
                <w:sz w:val="16"/>
                <w:szCs w:val="16"/>
              </w:rPr>
            </w:pPr>
          </w:p>
        </w:tc>
        <w:tc>
          <w:tcPr>
            <w:tcW w:w="929" w:type="dxa"/>
            <w:vMerge/>
            <w:hideMark/>
          </w:tcPr>
          <w:p w:rsidR="001A5C30" w:rsidRPr="0012665D" w:rsidRDefault="001A5C30" w:rsidP="001F640E">
            <w:pPr>
              <w:rPr>
                <w:rFonts w:ascii="Myriad Pro" w:hAnsi="Myriad Pro"/>
                <w:b/>
                <w:sz w:val="16"/>
                <w:szCs w:val="16"/>
              </w:rPr>
            </w:pPr>
          </w:p>
        </w:tc>
      </w:tr>
      <w:tr w:rsidR="001A5C30" w:rsidRPr="0012665D" w:rsidTr="006A148C">
        <w:trPr>
          <w:trHeight w:val="300"/>
        </w:trPr>
        <w:tc>
          <w:tcPr>
            <w:tcW w:w="392" w:type="dxa"/>
            <w:vMerge/>
            <w:hideMark/>
          </w:tcPr>
          <w:p w:rsidR="001A5C30" w:rsidRPr="0012665D" w:rsidRDefault="001A5C30" w:rsidP="001F640E">
            <w:pPr>
              <w:rPr>
                <w:rFonts w:ascii="Myriad Pro" w:hAnsi="Myriad Pro"/>
                <w:b/>
                <w:sz w:val="16"/>
                <w:szCs w:val="16"/>
              </w:rPr>
            </w:pPr>
          </w:p>
        </w:tc>
        <w:tc>
          <w:tcPr>
            <w:tcW w:w="567" w:type="dxa"/>
            <w:vMerge/>
            <w:hideMark/>
          </w:tcPr>
          <w:p w:rsidR="001A5C30" w:rsidRPr="0012665D" w:rsidRDefault="001A5C30" w:rsidP="001F640E">
            <w:pPr>
              <w:rPr>
                <w:rFonts w:ascii="Myriad Pro" w:hAnsi="Myriad Pro"/>
                <w:b/>
                <w:sz w:val="16"/>
                <w:szCs w:val="16"/>
              </w:rPr>
            </w:pPr>
          </w:p>
        </w:tc>
        <w:tc>
          <w:tcPr>
            <w:tcW w:w="2551" w:type="dxa"/>
            <w:vMerge/>
            <w:hideMark/>
          </w:tcPr>
          <w:p w:rsidR="001A5C30" w:rsidRPr="0012665D" w:rsidRDefault="001A5C30" w:rsidP="001F640E">
            <w:pPr>
              <w:rPr>
                <w:rFonts w:ascii="Myriad Pro" w:hAnsi="Myriad Pro"/>
                <w:b/>
                <w:sz w:val="16"/>
                <w:szCs w:val="16"/>
              </w:rPr>
            </w:pPr>
          </w:p>
        </w:tc>
        <w:tc>
          <w:tcPr>
            <w:tcW w:w="426" w:type="dxa"/>
            <w:vMerge/>
            <w:hideMark/>
          </w:tcPr>
          <w:p w:rsidR="001A5C30" w:rsidRPr="0012665D" w:rsidRDefault="001A5C30" w:rsidP="001F640E">
            <w:pPr>
              <w:rPr>
                <w:rFonts w:ascii="Myriad Pro" w:hAnsi="Myriad Pro"/>
                <w:b/>
                <w:sz w:val="16"/>
                <w:szCs w:val="16"/>
              </w:rPr>
            </w:pPr>
          </w:p>
        </w:tc>
        <w:tc>
          <w:tcPr>
            <w:tcW w:w="455" w:type="dxa"/>
            <w:vMerge/>
            <w:hideMark/>
          </w:tcPr>
          <w:p w:rsidR="001A5C30" w:rsidRPr="0012665D" w:rsidRDefault="001A5C30" w:rsidP="001F640E">
            <w:pPr>
              <w:rPr>
                <w:rFonts w:ascii="Myriad Pro" w:hAnsi="Myriad Pro"/>
                <w:b/>
                <w:sz w:val="16"/>
                <w:szCs w:val="16"/>
              </w:rPr>
            </w:pPr>
          </w:p>
        </w:tc>
        <w:tc>
          <w:tcPr>
            <w:tcW w:w="1050" w:type="dxa"/>
            <w:vMerge/>
            <w:hideMark/>
          </w:tcPr>
          <w:p w:rsidR="001A5C30" w:rsidRPr="0012665D" w:rsidRDefault="001A5C30" w:rsidP="001F640E">
            <w:pPr>
              <w:rPr>
                <w:rFonts w:ascii="Myriad Pro" w:hAnsi="Myriad Pro"/>
                <w:b/>
                <w:sz w:val="16"/>
                <w:szCs w:val="16"/>
              </w:rPr>
            </w:pPr>
          </w:p>
        </w:tc>
        <w:tc>
          <w:tcPr>
            <w:tcW w:w="1046" w:type="dxa"/>
            <w:vMerge/>
            <w:hideMark/>
          </w:tcPr>
          <w:p w:rsidR="001A5C30" w:rsidRPr="0012665D" w:rsidRDefault="001A5C30" w:rsidP="001F640E">
            <w:pPr>
              <w:rPr>
                <w:rFonts w:ascii="Myriad Pro" w:hAnsi="Myriad Pro"/>
                <w:b/>
                <w:sz w:val="16"/>
                <w:szCs w:val="16"/>
              </w:rPr>
            </w:pPr>
          </w:p>
        </w:tc>
        <w:tc>
          <w:tcPr>
            <w:tcW w:w="992" w:type="dxa"/>
            <w:vMerge/>
            <w:hideMark/>
          </w:tcPr>
          <w:p w:rsidR="001A5C30" w:rsidRPr="0012665D" w:rsidRDefault="001A5C30" w:rsidP="001F640E">
            <w:pPr>
              <w:rPr>
                <w:rFonts w:ascii="Myriad Pro" w:hAnsi="Myriad Pro"/>
                <w:b/>
                <w:sz w:val="16"/>
                <w:szCs w:val="16"/>
              </w:rPr>
            </w:pPr>
          </w:p>
        </w:tc>
        <w:tc>
          <w:tcPr>
            <w:tcW w:w="567" w:type="dxa"/>
            <w:vMerge/>
            <w:hideMark/>
          </w:tcPr>
          <w:p w:rsidR="001A5C30" w:rsidRPr="0012665D" w:rsidRDefault="001A5C30" w:rsidP="001F640E">
            <w:pPr>
              <w:rPr>
                <w:rFonts w:ascii="Myriad Pro" w:hAnsi="Myriad Pro"/>
                <w:b/>
                <w:sz w:val="16"/>
                <w:szCs w:val="16"/>
              </w:rPr>
            </w:pPr>
          </w:p>
        </w:tc>
        <w:tc>
          <w:tcPr>
            <w:tcW w:w="993" w:type="dxa"/>
            <w:vMerge/>
            <w:hideMark/>
          </w:tcPr>
          <w:p w:rsidR="001A5C30" w:rsidRPr="0012665D" w:rsidRDefault="001A5C30" w:rsidP="001F640E">
            <w:pPr>
              <w:rPr>
                <w:rFonts w:ascii="Myriad Pro" w:hAnsi="Myriad Pro"/>
                <w:b/>
                <w:sz w:val="16"/>
                <w:szCs w:val="16"/>
              </w:rPr>
            </w:pPr>
          </w:p>
        </w:tc>
        <w:tc>
          <w:tcPr>
            <w:tcW w:w="1559" w:type="dxa"/>
            <w:hideMark/>
          </w:tcPr>
          <w:p w:rsidR="001A5C30" w:rsidRPr="00D94B23" w:rsidRDefault="001A5C30" w:rsidP="008E7DEF">
            <w:pPr>
              <w:spacing w:before="20" w:after="20"/>
              <w:rPr>
                <w:rFonts w:ascii="Myriad Pro" w:hAnsi="Myriad Pro"/>
                <w:sz w:val="16"/>
                <w:szCs w:val="16"/>
              </w:rPr>
            </w:pPr>
            <w:r w:rsidRPr="00D94B23">
              <w:rPr>
                <w:rFonts w:ascii="Myriad Pro" w:hAnsi="Myriad Pro"/>
                <w:iCs/>
                <w:sz w:val="16"/>
                <w:szCs w:val="16"/>
              </w:rPr>
              <w:t xml:space="preserve">Liczba osób, które otrzymały bezzwrotne środki na podjęcie działalności gospodarczej </w:t>
            </w:r>
            <w:r>
              <w:rPr>
                <w:rFonts w:ascii="Myriad Pro" w:hAnsi="Myriad Pro"/>
                <w:iCs/>
                <w:sz w:val="16"/>
                <w:szCs w:val="16"/>
              </w:rPr>
              <w:br/>
            </w:r>
            <w:r w:rsidRPr="00D94B23">
              <w:rPr>
                <w:rFonts w:ascii="Myriad Pro" w:hAnsi="Myriad Pro"/>
                <w:iCs/>
                <w:sz w:val="16"/>
                <w:szCs w:val="16"/>
              </w:rPr>
              <w:t>w programie</w:t>
            </w:r>
            <w:r w:rsidRPr="00D94B23">
              <w:rPr>
                <w:rFonts w:ascii="Myriad Pro" w:hAnsi="Myriad Pro"/>
                <w:sz w:val="16"/>
                <w:szCs w:val="16"/>
              </w:rPr>
              <w:t> </w:t>
            </w:r>
          </w:p>
        </w:tc>
        <w:tc>
          <w:tcPr>
            <w:tcW w:w="709" w:type="dxa"/>
            <w:hideMark/>
          </w:tcPr>
          <w:p w:rsidR="001A5C30" w:rsidRPr="006A148C" w:rsidRDefault="001A5C30" w:rsidP="003C50C7">
            <w:pPr>
              <w:spacing w:before="20" w:after="20"/>
              <w:jc w:val="right"/>
              <w:rPr>
                <w:rFonts w:ascii="Myriad Pro" w:hAnsi="Myriad Pro"/>
                <w:sz w:val="16"/>
                <w:szCs w:val="16"/>
              </w:rPr>
            </w:pPr>
            <w:r w:rsidRPr="006A148C">
              <w:rPr>
                <w:rFonts w:ascii="Myriad Pro" w:hAnsi="Myriad Pro"/>
                <w:sz w:val="16"/>
                <w:szCs w:val="16"/>
              </w:rPr>
              <w:t> </w:t>
            </w:r>
            <w:r w:rsidR="003C50C7">
              <w:rPr>
                <w:rFonts w:ascii="Myriad Pro" w:hAnsi="Myriad Pro"/>
                <w:sz w:val="16"/>
                <w:szCs w:val="16"/>
              </w:rPr>
              <w:t>500</w:t>
            </w:r>
          </w:p>
        </w:tc>
        <w:tc>
          <w:tcPr>
            <w:tcW w:w="992" w:type="dxa"/>
            <w:vMerge/>
            <w:hideMark/>
          </w:tcPr>
          <w:p w:rsidR="001A5C30" w:rsidRPr="0012665D" w:rsidRDefault="001A5C30" w:rsidP="001F640E">
            <w:pPr>
              <w:rPr>
                <w:rFonts w:ascii="Myriad Pro" w:hAnsi="Myriad Pro"/>
                <w:b/>
                <w:sz w:val="16"/>
                <w:szCs w:val="16"/>
              </w:rPr>
            </w:pPr>
          </w:p>
        </w:tc>
        <w:tc>
          <w:tcPr>
            <w:tcW w:w="992" w:type="dxa"/>
            <w:vMerge/>
            <w:hideMark/>
          </w:tcPr>
          <w:p w:rsidR="001A5C30" w:rsidRPr="0012665D" w:rsidRDefault="001A5C30" w:rsidP="001F640E">
            <w:pPr>
              <w:rPr>
                <w:rFonts w:ascii="Myriad Pro" w:hAnsi="Myriad Pro"/>
                <w:b/>
                <w:sz w:val="16"/>
                <w:szCs w:val="16"/>
              </w:rPr>
            </w:pPr>
          </w:p>
        </w:tc>
        <w:tc>
          <w:tcPr>
            <w:tcW w:w="929" w:type="dxa"/>
            <w:vMerge/>
            <w:hideMark/>
          </w:tcPr>
          <w:p w:rsidR="001A5C30" w:rsidRPr="0012665D" w:rsidRDefault="001A5C30" w:rsidP="001F640E">
            <w:pPr>
              <w:rPr>
                <w:rFonts w:ascii="Myriad Pro" w:hAnsi="Myriad Pro"/>
                <w:b/>
                <w:sz w:val="16"/>
                <w:szCs w:val="16"/>
              </w:rPr>
            </w:pPr>
          </w:p>
        </w:tc>
      </w:tr>
    </w:tbl>
    <w:p w:rsidR="001F640E" w:rsidRPr="00E979EB" w:rsidRDefault="001F640E" w:rsidP="00B619BA">
      <w:pPr>
        <w:rPr>
          <w:rFonts w:ascii="Myriad Pro" w:hAnsi="Myriad Pro"/>
          <w:b/>
        </w:rPr>
      </w:pPr>
    </w:p>
    <w:sectPr w:rsidR="001F640E" w:rsidRPr="00E979EB" w:rsidSect="0040692A">
      <w:headerReference w:type="default" r:id="rId16"/>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885" w:rsidRDefault="00CB2885" w:rsidP="006E6228">
      <w:pPr>
        <w:spacing w:after="0" w:line="240" w:lineRule="auto"/>
      </w:pPr>
      <w:r>
        <w:separator/>
      </w:r>
    </w:p>
  </w:endnote>
  <w:endnote w:type="continuationSeparator" w:id="1">
    <w:p w:rsidR="00CB2885" w:rsidRDefault="00CB2885" w:rsidP="006E62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ヒラギノ角ゴ Pro W3">
    <w:charset w:val="80"/>
    <w:family w:val="auto"/>
    <w:pitch w:val="variable"/>
    <w:sig w:usb0="E00002FF" w:usb1="7AC7FFFF" w:usb2="00000012" w:usb3="00000000" w:csb0="0002000D" w:csb1="00000000"/>
  </w:font>
  <w:font w:name="Myriad Pro">
    <w:altName w:val="Segoe UI"/>
    <w:panose1 w:val="00000000000000000000"/>
    <w:charset w:val="00"/>
    <w:family w:val="swiss"/>
    <w:notTrueType/>
    <w:pitch w:val="variable"/>
    <w:sig w:usb0="00000001" w:usb1="00000001" w:usb2="00000000" w:usb3="00000000" w:csb0="0000019F" w:csb1="00000000"/>
  </w:font>
  <w:font w:name="MyriadPro-Bold">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2211323"/>
      <w:docPartObj>
        <w:docPartGallery w:val="Page Numbers (Bottom of Page)"/>
        <w:docPartUnique/>
      </w:docPartObj>
    </w:sdtPr>
    <w:sdtEndPr>
      <w:rPr>
        <w:rFonts w:ascii="Myriad Pro" w:hAnsi="Myriad Pro"/>
        <w:sz w:val="18"/>
        <w:szCs w:val="18"/>
      </w:rPr>
    </w:sdtEndPr>
    <w:sdtContent>
      <w:sdt>
        <w:sdtPr>
          <w:id w:val="860082579"/>
          <w:docPartObj>
            <w:docPartGallery w:val="Page Numbers (Top of Page)"/>
            <w:docPartUnique/>
          </w:docPartObj>
        </w:sdtPr>
        <w:sdtEndPr>
          <w:rPr>
            <w:rFonts w:ascii="Myriad Pro" w:hAnsi="Myriad Pro"/>
            <w:sz w:val="18"/>
            <w:szCs w:val="18"/>
          </w:rPr>
        </w:sdtEndPr>
        <w:sdtContent>
          <w:p w:rsidR="006A1AB1" w:rsidRPr="001B2A03" w:rsidRDefault="006A1AB1">
            <w:pPr>
              <w:pStyle w:val="Stopka"/>
              <w:jc w:val="right"/>
              <w:rPr>
                <w:rFonts w:ascii="Myriad Pro" w:hAnsi="Myriad Pro"/>
                <w:sz w:val="18"/>
                <w:szCs w:val="18"/>
              </w:rPr>
            </w:pPr>
            <w:r w:rsidRPr="001B2A03">
              <w:rPr>
                <w:rFonts w:ascii="Myriad Pro" w:hAnsi="Myriad Pro"/>
                <w:sz w:val="18"/>
                <w:szCs w:val="18"/>
              </w:rPr>
              <w:t xml:space="preserve">Strona </w:t>
            </w:r>
            <w:r w:rsidR="00A279D3" w:rsidRPr="001B2A03">
              <w:rPr>
                <w:rFonts w:ascii="Myriad Pro" w:hAnsi="Myriad Pro"/>
                <w:b/>
                <w:bCs/>
                <w:sz w:val="18"/>
                <w:szCs w:val="18"/>
              </w:rPr>
              <w:fldChar w:fldCharType="begin"/>
            </w:r>
            <w:r w:rsidRPr="001B2A03">
              <w:rPr>
                <w:rFonts w:ascii="Myriad Pro" w:hAnsi="Myriad Pro"/>
                <w:b/>
                <w:bCs/>
                <w:sz w:val="18"/>
                <w:szCs w:val="18"/>
              </w:rPr>
              <w:instrText>PAGE</w:instrText>
            </w:r>
            <w:r w:rsidR="00A279D3" w:rsidRPr="001B2A03">
              <w:rPr>
                <w:rFonts w:ascii="Myriad Pro" w:hAnsi="Myriad Pro"/>
                <w:b/>
                <w:bCs/>
                <w:sz w:val="18"/>
                <w:szCs w:val="18"/>
              </w:rPr>
              <w:fldChar w:fldCharType="separate"/>
            </w:r>
            <w:r w:rsidR="000D7426">
              <w:rPr>
                <w:rFonts w:ascii="Myriad Pro" w:hAnsi="Myriad Pro"/>
                <w:b/>
                <w:bCs/>
                <w:noProof/>
                <w:sz w:val="18"/>
                <w:szCs w:val="18"/>
              </w:rPr>
              <w:t>21</w:t>
            </w:r>
            <w:r w:rsidR="00A279D3" w:rsidRPr="001B2A03">
              <w:rPr>
                <w:rFonts w:ascii="Myriad Pro" w:hAnsi="Myriad Pro"/>
                <w:b/>
                <w:bCs/>
                <w:sz w:val="18"/>
                <w:szCs w:val="18"/>
              </w:rPr>
              <w:fldChar w:fldCharType="end"/>
            </w:r>
            <w:r w:rsidRPr="001B2A03">
              <w:rPr>
                <w:rFonts w:ascii="Myriad Pro" w:hAnsi="Myriad Pro"/>
                <w:sz w:val="18"/>
                <w:szCs w:val="18"/>
              </w:rPr>
              <w:t xml:space="preserve"> z </w:t>
            </w:r>
            <w:r w:rsidR="00A279D3" w:rsidRPr="001B2A03">
              <w:rPr>
                <w:rFonts w:ascii="Myriad Pro" w:hAnsi="Myriad Pro"/>
                <w:b/>
                <w:bCs/>
                <w:sz w:val="18"/>
                <w:szCs w:val="18"/>
              </w:rPr>
              <w:fldChar w:fldCharType="begin"/>
            </w:r>
            <w:r w:rsidRPr="001B2A03">
              <w:rPr>
                <w:rFonts w:ascii="Myriad Pro" w:hAnsi="Myriad Pro"/>
                <w:b/>
                <w:bCs/>
                <w:sz w:val="18"/>
                <w:szCs w:val="18"/>
              </w:rPr>
              <w:instrText>NUMPAGES</w:instrText>
            </w:r>
            <w:r w:rsidR="00A279D3" w:rsidRPr="001B2A03">
              <w:rPr>
                <w:rFonts w:ascii="Myriad Pro" w:hAnsi="Myriad Pro"/>
                <w:b/>
                <w:bCs/>
                <w:sz w:val="18"/>
                <w:szCs w:val="18"/>
              </w:rPr>
              <w:fldChar w:fldCharType="separate"/>
            </w:r>
            <w:r w:rsidR="000D7426">
              <w:rPr>
                <w:rFonts w:ascii="Myriad Pro" w:hAnsi="Myriad Pro"/>
                <w:b/>
                <w:bCs/>
                <w:noProof/>
                <w:sz w:val="18"/>
                <w:szCs w:val="18"/>
              </w:rPr>
              <w:t>21</w:t>
            </w:r>
            <w:r w:rsidR="00A279D3" w:rsidRPr="001B2A03">
              <w:rPr>
                <w:rFonts w:ascii="Myriad Pro" w:hAnsi="Myriad Pro"/>
                <w:b/>
                <w:bCs/>
                <w:sz w:val="18"/>
                <w:szCs w:val="18"/>
              </w:rPr>
              <w:fldChar w:fldCharType="end"/>
            </w:r>
          </w:p>
        </w:sdtContent>
      </w:sdt>
    </w:sdtContent>
  </w:sdt>
  <w:p w:rsidR="006A1AB1" w:rsidRDefault="006A1A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885" w:rsidRDefault="00CB2885" w:rsidP="006E6228">
      <w:pPr>
        <w:spacing w:after="0" w:line="240" w:lineRule="auto"/>
      </w:pPr>
      <w:r>
        <w:separator/>
      </w:r>
    </w:p>
  </w:footnote>
  <w:footnote w:type="continuationSeparator" w:id="1">
    <w:p w:rsidR="00CB2885" w:rsidRDefault="00CB2885" w:rsidP="006E6228">
      <w:pPr>
        <w:spacing w:after="0" w:line="240" w:lineRule="auto"/>
      </w:pPr>
      <w:r>
        <w:continuationSeparator/>
      </w:r>
    </w:p>
  </w:footnote>
  <w:footnote w:id="2">
    <w:p w:rsidR="006A1AB1" w:rsidRPr="00AE4ADC" w:rsidRDefault="006A1AB1" w:rsidP="00C73381">
      <w:pPr>
        <w:pStyle w:val="Tekstprzypisudolnego"/>
        <w:jc w:val="both"/>
        <w:rPr>
          <w:rFonts w:ascii="Myriad Pro" w:hAnsi="Myriad Pro"/>
          <w:sz w:val="18"/>
          <w:szCs w:val="18"/>
        </w:rPr>
      </w:pPr>
      <w:r w:rsidRPr="00C60FC3">
        <w:rPr>
          <w:rStyle w:val="Odwoanieprzypisudolnego"/>
          <w:rFonts w:ascii="Myriad Pro" w:hAnsi="Myriad Pro"/>
          <w:sz w:val="18"/>
          <w:szCs w:val="18"/>
        </w:rPr>
        <w:footnoteRef/>
      </w:r>
      <w:r w:rsidRPr="00C60FC3">
        <w:rPr>
          <w:rFonts w:ascii="Myriad Pro" w:hAnsi="Myriad Pro"/>
          <w:sz w:val="18"/>
          <w:szCs w:val="18"/>
        </w:rPr>
        <w:t xml:space="preserve"> Usługi szkoleniowe powinny być realizowane przez instytucje pojadające wpis do Rejestru Instytucji Szkoleniowych prowadzonego przez Wojewódzki Urząd Pracy.</w:t>
      </w:r>
    </w:p>
  </w:footnote>
  <w:footnote w:id="3">
    <w:p w:rsidR="006A1AB1" w:rsidRPr="008854A9" w:rsidRDefault="006A1AB1" w:rsidP="008854A9">
      <w:pPr>
        <w:pStyle w:val="Tekstprzypisudolnego"/>
        <w:jc w:val="both"/>
        <w:rPr>
          <w:rFonts w:ascii="Myriad Pro" w:hAnsi="Myriad Pro"/>
          <w:sz w:val="18"/>
          <w:szCs w:val="18"/>
        </w:rPr>
      </w:pPr>
      <w:r w:rsidRPr="008854A9">
        <w:rPr>
          <w:rStyle w:val="Odwoanieprzypisudolnego"/>
          <w:rFonts w:ascii="Myriad Pro" w:hAnsi="Myriad Pro"/>
          <w:sz w:val="18"/>
          <w:szCs w:val="18"/>
        </w:rPr>
        <w:footnoteRef/>
      </w:r>
      <w:r w:rsidRPr="008854A9">
        <w:rPr>
          <w:rFonts w:ascii="Myriad Pro" w:hAnsi="Myriad Pro"/>
          <w:sz w:val="18"/>
          <w:szCs w:val="18"/>
        </w:rPr>
        <w:t xml:space="preserve">  Za osoby powyżej 29 roku życia uznaje się osoby, które w dniu rozpoczęcia udziału w projekcie mają ukończony 30 rok życia (od dnia 30-tych urodzin).  </w:t>
      </w:r>
    </w:p>
  </w:footnote>
  <w:footnote w:id="4">
    <w:p w:rsidR="006A1AB1" w:rsidRPr="006A1AB1" w:rsidRDefault="006A1AB1" w:rsidP="008854A9">
      <w:pPr>
        <w:pStyle w:val="Tekstprzypisudolnego"/>
        <w:jc w:val="both"/>
        <w:rPr>
          <w:rFonts w:ascii="Myriad Pro" w:hAnsi="Myriad Pro"/>
          <w:sz w:val="18"/>
          <w:szCs w:val="18"/>
        </w:rPr>
      </w:pPr>
      <w:r w:rsidRPr="001F22AF">
        <w:rPr>
          <w:rStyle w:val="Odwoanieprzypisudolnego"/>
          <w:rFonts w:ascii="Myriad Pro" w:hAnsi="Myriad Pro"/>
          <w:sz w:val="18"/>
          <w:szCs w:val="18"/>
        </w:rPr>
        <w:footnoteRef/>
      </w:r>
      <w:r w:rsidRPr="001F22AF">
        <w:rPr>
          <w:rFonts w:ascii="Myriad Pro" w:hAnsi="Myriad Pro"/>
          <w:sz w:val="18"/>
          <w:szCs w:val="18"/>
        </w:rPr>
        <w:t xml:space="preserve"> Za osoby z niep</w:t>
      </w:r>
      <w:r w:rsidRPr="006A1AB1">
        <w:rPr>
          <w:rFonts w:ascii="Myriad Pro" w:hAnsi="Myriad Pro"/>
          <w:sz w:val="18"/>
          <w:szCs w:val="18"/>
        </w:rPr>
        <w:t xml:space="preserve">ełnosprawnościami uznaje się osoby, które mają długotrwale naruszoną sprawność fizyczną, umysłową, intelektualną lub w zakresie zmysłów, co może, w oddziaływaniu </w:t>
      </w:r>
      <w:r w:rsidRPr="006A1AB1">
        <w:rPr>
          <w:rFonts w:ascii="Myriad Pro" w:hAnsi="Myriad Pro"/>
          <w:sz w:val="18"/>
          <w:szCs w:val="18"/>
        </w:rPr>
        <w:br/>
        <w:t xml:space="preserve">z różnymi barierami, utrudniać im pełny i skuteczny udział w życiu społecznym, na zasadzie równości z innymi osobami. Na potrzeby tego dokumentu przyjęto stosowanie definicji osób </w:t>
      </w:r>
      <w:r w:rsidRPr="006A1AB1">
        <w:rPr>
          <w:rFonts w:ascii="Myriad Pro" w:hAnsi="Myriad Pro"/>
          <w:sz w:val="18"/>
          <w:szCs w:val="18"/>
        </w:rPr>
        <w:br/>
        <w:t>z niepełnosprawnościami, która uwzględnia osoby niepełnosprawne w rozumieniu ustawy z dnia 27 sierpnia 1997 r. o rehabilitacji zawodowej i społecznej oraz zatrudnianiu osób niepełnosprawnych (Dz. U. z 2011 r. Nr 127, poz. 721, z późn. zm.), a także osoby z zaburzeniami psychicznymi, o których mowa w ustawie z dnia 19 sierpnia 1994 r. o ochronie zdrowia psychicznego (Dz. U. z 2011 r. Nr 231, poz. 1375).</w:t>
      </w:r>
    </w:p>
  </w:footnote>
  <w:footnote w:id="5">
    <w:p w:rsidR="006A1AB1" w:rsidRPr="006A1AB1" w:rsidRDefault="006A1AB1" w:rsidP="008854A9">
      <w:pPr>
        <w:pStyle w:val="Tekstprzypisudolnego"/>
        <w:jc w:val="both"/>
        <w:rPr>
          <w:rFonts w:ascii="Myriad Pro" w:hAnsi="Myriad Pro"/>
          <w:sz w:val="18"/>
          <w:szCs w:val="18"/>
        </w:rPr>
      </w:pPr>
      <w:r w:rsidRPr="006A1AB1">
        <w:rPr>
          <w:rStyle w:val="Odwoanieprzypisudolnego"/>
          <w:rFonts w:ascii="Myriad Pro" w:hAnsi="Myriad Pro"/>
          <w:sz w:val="18"/>
          <w:szCs w:val="18"/>
        </w:rPr>
        <w:footnoteRef/>
      </w:r>
      <w:r w:rsidRPr="006A1AB1">
        <w:rPr>
          <w:rFonts w:ascii="Myriad Pro" w:hAnsi="Myriad Pro"/>
          <w:sz w:val="18"/>
          <w:szCs w:val="18"/>
        </w:rPr>
        <w:t xml:space="preserve"> Za osoby długotrwale bezrobotne uznaje się osoby bezrobotne nieprzerwalnie przez okres ponad 12 miesięcy.</w:t>
      </w:r>
    </w:p>
  </w:footnote>
  <w:footnote w:id="6">
    <w:p w:rsidR="006A1AB1" w:rsidRPr="0050738C" w:rsidRDefault="006A1AB1" w:rsidP="006A1AB1">
      <w:pPr>
        <w:pStyle w:val="Tekstprzypisudolnego"/>
        <w:jc w:val="both"/>
        <w:rPr>
          <w:rFonts w:ascii="Myriad Pro" w:hAnsi="Myriad Pro"/>
          <w:sz w:val="18"/>
          <w:szCs w:val="18"/>
        </w:rPr>
      </w:pPr>
      <w:r w:rsidRPr="006A1AB1">
        <w:rPr>
          <w:rStyle w:val="Odwoanieprzypisudolnego"/>
          <w:rFonts w:ascii="Myriad Pro" w:hAnsi="Myriad Pro"/>
          <w:sz w:val="18"/>
          <w:szCs w:val="18"/>
        </w:rPr>
        <w:footnoteRef/>
      </w:r>
      <w:r w:rsidRPr="006A1AB1">
        <w:rPr>
          <w:rFonts w:ascii="Myriad Pro" w:hAnsi="Myriad Pro"/>
          <w:sz w:val="18"/>
          <w:szCs w:val="18"/>
        </w:rPr>
        <w:t>Za osoby ni</w:t>
      </w:r>
      <w:r w:rsidRPr="0050738C">
        <w:rPr>
          <w:rFonts w:ascii="Myriad Pro" w:hAnsi="Myriad Pro"/>
          <w:sz w:val="18"/>
          <w:szCs w:val="18"/>
        </w:rPr>
        <w:t>skowykwalifikowane uznaje się osoby o niskich kwalifikacjach, tj.: osoby</w:t>
      </w:r>
      <w:r w:rsidR="00F506F5">
        <w:rPr>
          <w:rFonts w:ascii="Myriad Pro" w:hAnsi="Myriad Pro"/>
          <w:sz w:val="18"/>
          <w:szCs w:val="18"/>
        </w:rPr>
        <w:t xml:space="preserve">posiadające wykształcenie na poziomie do ISCED 3. Definicja poziomów wykształcenia (ISCED) została zawarta w </w:t>
      </w:r>
      <w:r w:rsidR="00A279D3" w:rsidRPr="00A279D3">
        <w:rPr>
          <w:rFonts w:ascii="Myriad Pro" w:hAnsi="Myriad Pro"/>
          <w:i/>
          <w:sz w:val="18"/>
          <w:szCs w:val="18"/>
        </w:rPr>
        <w:t>Wytycznych Ministra Infrastruktury i Rozwoju w zakresie monitorowania postępu rzeczowego realizacji programów operacyjnych na lata 2014-2020</w:t>
      </w:r>
      <w:r w:rsidRPr="0050738C">
        <w:rPr>
          <w:rFonts w:ascii="Myriad Pro" w:hAnsi="Myriad Pro"/>
          <w:sz w:val="18"/>
          <w:szCs w:val="18"/>
        </w:rPr>
        <w:t>w części dotyczącej wskaźników wspólnych EFS monitorowanych we wszystkich PI. Stopień uzyskanego wykształcenia jest określany w dniu rozpoczęcia uczestnictwa w projekcie, tj.:</w:t>
      </w:r>
    </w:p>
    <w:p w:rsidR="006A1AB1" w:rsidRPr="006A1AB1" w:rsidRDefault="006A1AB1" w:rsidP="008E7DEF">
      <w:pPr>
        <w:pStyle w:val="Tekstprzypisudolnego"/>
        <w:jc w:val="both"/>
        <w:rPr>
          <w:rFonts w:ascii="Myriad Pro" w:hAnsi="Myriad Pro"/>
          <w:i/>
          <w:iCs/>
          <w:sz w:val="18"/>
          <w:szCs w:val="18"/>
        </w:rPr>
      </w:pPr>
      <w:r w:rsidRPr="0050738C">
        <w:rPr>
          <w:rFonts w:ascii="Myriad Pro" w:hAnsi="Myriad Pro"/>
          <w:sz w:val="18"/>
          <w:szCs w:val="18"/>
        </w:rPr>
        <w:t>- programy w ramach poziomu</w:t>
      </w:r>
      <w:r w:rsidRPr="0050738C">
        <w:rPr>
          <w:rFonts w:ascii="Myriad Pro" w:hAnsi="Myriad Pro"/>
          <w:b/>
          <w:sz w:val="18"/>
          <w:szCs w:val="18"/>
        </w:rPr>
        <w:t xml:space="preserve"> ISCED 1</w:t>
      </w:r>
      <w:r w:rsidRPr="0050738C">
        <w:rPr>
          <w:rFonts w:ascii="Myriad Pro" w:hAnsi="Myriad Pro"/>
          <w:sz w:val="18"/>
          <w:szCs w:val="18"/>
        </w:rPr>
        <w:t xml:space="preserve"> (Międzynarodowa Standardowa Klasyfikac</w:t>
      </w:r>
      <w:r w:rsidR="00F506F5">
        <w:rPr>
          <w:rFonts w:ascii="Myriad Pro" w:hAnsi="Myriad Pro"/>
          <w:sz w:val="18"/>
          <w:szCs w:val="18"/>
        </w:rPr>
        <w:t xml:space="preserve">ja Kształcenia) – wykształcenie podstawowe – </w:t>
      </w:r>
      <w:r w:rsidR="00F506F5">
        <w:rPr>
          <w:rFonts w:ascii="Myriad Pro" w:hAnsi="Myriad Pro"/>
          <w:i/>
          <w:iCs/>
          <w:sz w:val="18"/>
          <w:szCs w:val="18"/>
        </w:rPr>
        <w:t>ma na celu przekazywanie uczniom podstawowych umiejętności w zakresie czytania, pisania i matematyki (tj. umiejętności czytania i pisania oraz liczenia) oraz wyrobienie solidnej podstawy do uczenia się i rozumienia kluczowych obszarów wiedzy, rozwoju osobistego i społecznego, jak również przygotowania się do kształcenia średniego I stopnia. Dotyczy nauki na poziomie podstawowym, bez specjalizacji lub ze specjalizacją w niewielkim stopniu. Jedynym warunkiem przyjęcia na ten poziom kształcenia jest z reguły wiek. Zwyczajowo i zgodnie z prawem, osoby przystępujące do nauki na tym poziomie nie mogą mieć mniej niż 6 i nie więcej niż 7 lat.</w:t>
      </w:r>
    </w:p>
    <w:p w:rsidR="006A1AB1" w:rsidRPr="008E7DEF" w:rsidRDefault="00F506F5" w:rsidP="008E7DEF">
      <w:pPr>
        <w:pStyle w:val="Tekstprzypisudolnego"/>
        <w:jc w:val="both"/>
        <w:rPr>
          <w:rFonts w:ascii="Myriad Pro" w:hAnsi="Myriad Pro"/>
          <w:bCs/>
          <w:sz w:val="18"/>
          <w:szCs w:val="18"/>
        </w:rPr>
      </w:pPr>
      <w:r>
        <w:rPr>
          <w:rFonts w:ascii="Myriad Pro" w:hAnsi="Myriad Pro"/>
          <w:sz w:val="18"/>
          <w:szCs w:val="18"/>
        </w:rPr>
        <w:t>- programy w ramach poziomu</w:t>
      </w:r>
      <w:r>
        <w:rPr>
          <w:rFonts w:ascii="Myriad Pro" w:hAnsi="Myriad Pro"/>
          <w:b/>
          <w:sz w:val="18"/>
          <w:szCs w:val="18"/>
        </w:rPr>
        <w:t xml:space="preserve"> ISCED 2</w:t>
      </w:r>
      <w:r>
        <w:rPr>
          <w:rFonts w:ascii="Myriad Pro" w:hAnsi="Myriad Pro"/>
          <w:sz w:val="18"/>
          <w:szCs w:val="18"/>
        </w:rPr>
        <w:t xml:space="preserve"> (Międzynarodowa Standardowa Klasyfikacja Kształcenia) – wykształcenie gimnazjalne - </w:t>
      </w:r>
      <w:r>
        <w:rPr>
          <w:rFonts w:ascii="Myriad Pro" w:hAnsi="Myriad Pro"/>
          <w:i/>
          <w:iCs/>
          <w:sz w:val="18"/>
          <w:szCs w:val="18"/>
        </w:rPr>
        <w:t>służy rozwojowi umiejętności nabytych na poziomie ISCED 1. Celem edukacyjnym w tym zakresie jest stworzenie fundamentów do rozwoju uczenia się przez całe życie, które systemy edukacji mogą rozszerzać o dalsze możliwości kształcenia. Programy nauczania na tym poziomie są zazwyczaj w większym stopniu u</w:t>
      </w:r>
      <w:r w:rsidR="006A1AB1" w:rsidRPr="008E7DEF">
        <w:rPr>
          <w:rFonts w:ascii="Myriad Pro" w:hAnsi="Myriad Pro"/>
          <w:i/>
          <w:iCs/>
          <w:sz w:val="18"/>
          <w:szCs w:val="18"/>
        </w:rPr>
        <w:t xml:space="preserve">kierunkowane na określone przedmioty, wprowadzając pojęcia teoretyczne do szerokiego zakresu zajęć tematycznych. </w:t>
      </w:r>
      <w:r w:rsidR="006A1AB1" w:rsidRPr="008E7DEF">
        <w:rPr>
          <w:rFonts w:ascii="Myriad Pro" w:hAnsi="Myriad Pro"/>
          <w:sz w:val="18"/>
          <w:szCs w:val="18"/>
        </w:rPr>
        <w:t xml:space="preserve">Nauka na poziomie gimnazjum rozpoczyna się po 6 latach od poziomu ISCED 1. Uczniowie przystępują do nauki na poziomie gimnazjum są zwykle pomiędzy 12 a 13 rokiem życia. Sformułowania zapisane kursywą są identyczne z definicją UNESCO. Osoby przystępujące do projektu należy wykazać tylko raz uwzględniając </w:t>
      </w:r>
      <w:r w:rsidR="006A1AB1" w:rsidRPr="008E7DEF">
        <w:rPr>
          <w:rFonts w:ascii="Myriad Pro" w:hAnsi="Myriad Pro"/>
          <w:bCs/>
          <w:sz w:val="18"/>
          <w:szCs w:val="18"/>
        </w:rPr>
        <w:t>najwyższy ukończony poziom ISCED, z wyjątkiem uczestników, którzy nie ukończyli jeszcze poziomu ISCED 1 i 2, ale są nadal w przyjętym w kraju zwyczajowo lub prawnie wieku obowiązku szkolnego.</w:t>
      </w:r>
    </w:p>
    <w:p w:rsidR="006A1AB1" w:rsidRPr="008E7DEF" w:rsidRDefault="006A1AB1" w:rsidP="008E7DEF">
      <w:pPr>
        <w:pStyle w:val="Tekstprzypisudolnego"/>
        <w:jc w:val="both"/>
        <w:rPr>
          <w:rFonts w:ascii="Myriad Pro" w:hAnsi="Myriad Pro"/>
          <w:sz w:val="18"/>
          <w:szCs w:val="18"/>
        </w:rPr>
      </w:pPr>
      <w:r w:rsidRPr="008E7DEF">
        <w:rPr>
          <w:rFonts w:ascii="Myriad Pro" w:hAnsi="Myriad Pro"/>
          <w:bCs/>
          <w:sz w:val="18"/>
          <w:szCs w:val="18"/>
        </w:rPr>
        <w:t xml:space="preserve">- </w:t>
      </w:r>
      <w:r w:rsidRPr="008E7DEF">
        <w:rPr>
          <w:rFonts w:ascii="Myriad Pro" w:hAnsi="Myriad Pro"/>
          <w:sz w:val="18"/>
          <w:szCs w:val="18"/>
        </w:rPr>
        <w:t>programy w ramach poziomu</w:t>
      </w:r>
      <w:r w:rsidRPr="008E7DEF">
        <w:rPr>
          <w:rFonts w:ascii="Myriad Pro" w:hAnsi="Myriad Pro"/>
          <w:b/>
          <w:bCs/>
          <w:sz w:val="18"/>
          <w:szCs w:val="18"/>
        </w:rPr>
        <w:t>ISCED 3</w:t>
      </w:r>
      <w:r w:rsidRPr="008E7DEF">
        <w:rPr>
          <w:rFonts w:ascii="Myriad Pro" w:hAnsi="Myriad Pro"/>
          <w:sz w:val="18"/>
          <w:szCs w:val="18"/>
        </w:rPr>
        <w:t xml:space="preserve">(Międzynarodowa Standardowa Klasyfikacja Kształcenia)  –  </w:t>
      </w:r>
      <w:r w:rsidRPr="008E7DEF">
        <w:rPr>
          <w:rFonts w:ascii="Myriad Pro" w:hAnsi="Myriad Pro"/>
          <w:bCs/>
          <w:sz w:val="18"/>
          <w:szCs w:val="18"/>
        </w:rPr>
        <w:t>wykształcenie ponadgimnazjalne</w:t>
      </w:r>
      <w:r w:rsidRPr="008E7DEF">
        <w:rPr>
          <w:rFonts w:ascii="Myriad Pro" w:hAnsi="Myriad Pro"/>
          <w:sz w:val="18"/>
          <w:szCs w:val="18"/>
        </w:rPr>
        <w:t xml:space="preserve">: ma na celu uzupełnienie wykształcenia średniego </w:t>
      </w:r>
      <w:r>
        <w:rPr>
          <w:rFonts w:ascii="Myriad Pro" w:hAnsi="Myriad Pro"/>
          <w:sz w:val="18"/>
          <w:szCs w:val="18"/>
        </w:rPr>
        <w:br/>
      </w:r>
      <w:r w:rsidRPr="008854A9">
        <w:rPr>
          <w:rFonts w:ascii="Myriad Pro" w:hAnsi="Myriad Pro"/>
          <w:sz w:val="18"/>
          <w:szCs w:val="18"/>
        </w:rPr>
        <w:t>i przygotowanie do podjęcia studiów wyższych lub umożliwienie osobom uczącym się nabycia umiejętności istotnych dla podjęcia zatrudnienia. Uczniowie przystępują do nauki na tym poziomie zwykle pomiędzy 15 a 16 rokiem życia. Pro</w:t>
      </w:r>
      <w:r w:rsidRPr="008E7DEF">
        <w:rPr>
          <w:rFonts w:ascii="Myriad Pro" w:hAnsi="Myriad Pro"/>
          <w:sz w:val="18"/>
          <w:szCs w:val="18"/>
        </w:rPr>
        <w:t>gramy na poziomie ISCED 3 z reguły kończą się 12 lub 13 lat po rozpoczęciu nauki na poziomie ISCED 1 (lub mniej więcej w wieku 18 lat), przy czym najczęściej jest to okres 12 lat.</w:t>
      </w:r>
    </w:p>
    <w:p w:rsidR="006A1AB1" w:rsidRPr="008E7DEF" w:rsidRDefault="006A1AB1" w:rsidP="008E7DEF">
      <w:pPr>
        <w:pStyle w:val="Tekstprzypisudolnego"/>
        <w:jc w:val="both"/>
        <w:rPr>
          <w:rFonts w:ascii="Myriad Pro" w:hAnsi="Myriad Pro"/>
          <w:sz w:val="18"/>
          <w:szCs w:val="18"/>
        </w:rPr>
      </w:pPr>
      <w:r w:rsidRPr="008E7DEF">
        <w:rPr>
          <w:rFonts w:ascii="Myriad Pro" w:hAnsi="Myriad Pro"/>
          <w:sz w:val="18"/>
          <w:szCs w:val="18"/>
        </w:rPr>
        <w:t xml:space="preserve">- programy w ramach poziomu </w:t>
      </w:r>
      <w:r w:rsidRPr="008E7DEF">
        <w:rPr>
          <w:rFonts w:ascii="Myriad Pro" w:hAnsi="Myriad Pro"/>
          <w:b/>
          <w:sz w:val="18"/>
          <w:szCs w:val="18"/>
        </w:rPr>
        <w:t>ISCED</w:t>
      </w:r>
      <w:r w:rsidRPr="008E7DEF">
        <w:rPr>
          <w:rFonts w:ascii="Myriad Pro" w:hAnsi="Myriad Pro"/>
          <w:b/>
          <w:bCs/>
          <w:sz w:val="18"/>
          <w:szCs w:val="18"/>
        </w:rPr>
        <w:t xml:space="preserve"> 4</w:t>
      </w:r>
      <w:r w:rsidRPr="008E7DEF">
        <w:rPr>
          <w:rFonts w:ascii="Myriad Pro" w:hAnsi="Myriad Pro"/>
          <w:sz w:val="18"/>
          <w:szCs w:val="18"/>
        </w:rPr>
        <w:t xml:space="preserve">(Międzynarodowa Standardowa Klasyfikacja Kształcenia) – </w:t>
      </w:r>
      <w:r w:rsidRPr="008E7DEF">
        <w:rPr>
          <w:rFonts w:ascii="Myriad Pro" w:hAnsi="Myriad Pro"/>
          <w:bCs/>
          <w:sz w:val="18"/>
          <w:szCs w:val="18"/>
        </w:rPr>
        <w:t xml:space="preserve">wykształcenie policealne – </w:t>
      </w:r>
      <w:r w:rsidRPr="008E7DEF">
        <w:rPr>
          <w:rFonts w:ascii="Myriad Pro" w:hAnsi="Myriad Pro"/>
          <w:sz w:val="18"/>
          <w:szCs w:val="18"/>
        </w:rPr>
        <w:t xml:space="preserve">ma na celu umożliwienie uczącym się zdobycia wiedzy, umiejętności i kompetencji na poziomie niższym od poziomu studiów wyższych. Programy na poziomie ISCED 4 - poziom policealny – są opracowane tak, aby zapewnić osobom, które ukończyły naukę na poziomie ISCED 3, zdobycie kwalifikacji niezbędnych do kontynuowania nauki na studiach wyższych lub do podjęcia pracy, jeżeli kwalifikacje nabyte przez nich na poziomie ISCED 3 tego nie umożliwiają. Biorąc pod uwagę kompleksowość treści, programy na poziomie ISCED 4 nie mogą być uznawane za programy kształcenia wyższego, chociaż zdecydowanie odnoszą się do nauczania na poziomie policealnym. Ukończenie programu na poziomie ISCED 3 jest warunkiem przystąpienia do programów na poziomie ISCED 4. Programy nauczania na tym poziomie przygotowują do bezpośredniego wejścia na rynek pracy. Niektóre systemy edukacji oferują na tym poziomie programy ogólne. </w:t>
      </w:r>
    </w:p>
    <w:p w:rsidR="006A1AB1" w:rsidRPr="008E7DEF" w:rsidRDefault="006A1AB1" w:rsidP="008E7DEF">
      <w:pPr>
        <w:pStyle w:val="Tekstprzypisudolnego"/>
        <w:jc w:val="both"/>
        <w:rPr>
          <w:rFonts w:ascii="Myriad Pro" w:hAnsi="Myriad Pro"/>
          <w:sz w:val="18"/>
          <w:szCs w:val="18"/>
        </w:rPr>
      </w:pPr>
      <w:r w:rsidRPr="008E7DEF">
        <w:rPr>
          <w:rFonts w:ascii="Myriad Pro" w:hAnsi="Myriad Pro"/>
          <w:sz w:val="18"/>
          <w:szCs w:val="18"/>
        </w:rPr>
        <w:t xml:space="preserve">Osoby przystępujące do projektu należy wykazać tylko raz uwzględniając </w:t>
      </w:r>
      <w:r w:rsidRPr="008E7DEF">
        <w:rPr>
          <w:rFonts w:ascii="Myriad Pro" w:hAnsi="Myriad Pro"/>
          <w:bCs/>
          <w:sz w:val="18"/>
          <w:szCs w:val="18"/>
        </w:rPr>
        <w:t>najwyższy ukończony poziom ISCED</w:t>
      </w:r>
      <w:r w:rsidRPr="008E7DEF">
        <w:rPr>
          <w:rFonts w:ascii="Myriad Pro" w:hAnsi="Myriad Pro"/>
          <w:sz w:val="18"/>
          <w:szCs w:val="18"/>
        </w:rPr>
        <w:t>.</w:t>
      </w:r>
    </w:p>
    <w:p w:rsidR="006A1AB1" w:rsidRPr="008E7DEF" w:rsidRDefault="006A1AB1" w:rsidP="008E7DEF">
      <w:pPr>
        <w:pStyle w:val="Tekstprzypisudolnego"/>
        <w:jc w:val="both"/>
        <w:rPr>
          <w:rFonts w:ascii="Myriad Pro" w:hAnsi="Myriad Pro"/>
          <w:sz w:val="18"/>
          <w:szCs w:val="18"/>
        </w:rPr>
      </w:pPr>
      <w:r w:rsidRPr="008E7DEF">
        <w:rPr>
          <w:rFonts w:ascii="Myriad Pro" w:hAnsi="Myriad Pro"/>
          <w:sz w:val="18"/>
          <w:szCs w:val="18"/>
        </w:rPr>
        <w:t>Definicje na podstawie: ISCED 2011 (UNESCO) http://www.uis.unesco.org/Education/Documents/UNESCO_GC_36C-19_ISCED_EN.pdf.</w:t>
      </w:r>
    </w:p>
  </w:footnote>
  <w:footnote w:id="7">
    <w:p w:rsidR="006A1AB1" w:rsidRPr="00367555" w:rsidRDefault="006A1AB1" w:rsidP="00367555">
      <w:pPr>
        <w:pStyle w:val="Tekstprzypisudolnego"/>
        <w:jc w:val="both"/>
        <w:rPr>
          <w:rFonts w:ascii="Myriad Pro" w:hAnsi="Myriad Pro"/>
          <w:sz w:val="18"/>
          <w:szCs w:val="18"/>
        </w:rPr>
      </w:pPr>
      <w:r w:rsidRPr="00367555">
        <w:rPr>
          <w:rStyle w:val="Odwoanieprzypisudolnego"/>
          <w:rFonts w:ascii="Myriad Pro" w:hAnsi="Myriad Pro"/>
          <w:sz w:val="18"/>
          <w:szCs w:val="18"/>
        </w:rPr>
        <w:footnoteRef/>
      </w:r>
      <w:r w:rsidRPr="00367555">
        <w:rPr>
          <w:rFonts w:ascii="Myriad Pro" w:hAnsi="Myriad Pro"/>
          <w:sz w:val="18"/>
          <w:szCs w:val="18"/>
        </w:rPr>
        <w:t xml:space="preserve"> W przypadku projektów pozakonkursowych powiatowych urzędów pracy – projekty te będą w całości finansowane z Funduszu Pracy zgodnie z </w:t>
      </w:r>
      <w:r w:rsidRPr="00367555">
        <w:rPr>
          <w:rFonts w:ascii="Myriad Pro" w:hAnsi="Myriad Pro"/>
          <w:i/>
          <w:sz w:val="18"/>
          <w:szCs w:val="18"/>
        </w:rPr>
        <w:t>Wytycznymi w zakresie realizacji projektów finansowanych ze środków Funduszu Pracy w ramach programów operacyjnych współfinansowanych z EFS w perspektywie finansowej 2014-2020.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AB1" w:rsidRPr="0012665D" w:rsidRDefault="006A1AB1" w:rsidP="0012665D">
    <w:pPr>
      <w:pStyle w:val="Nagwek"/>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AB1" w:rsidRPr="0012665D" w:rsidRDefault="006A1AB1" w:rsidP="0012665D">
    <w:pPr>
      <w:pStyle w:val="Nagwek"/>
      <w:jc w:val="center"/>
    </w:pPr>
    <w:r w:rsidRPr="0012665D">
      <w:rPr>
        <w:rFonts w:ascii="MyriadPro-Bold" w:hAnsi="MyriadPro-Bold" w:cs="MyriadPro-Bold"/>
        <w:b/>
        <w:bCs/>
        <w:sz w:val="16"/>
        <w:szCs w:val="16"/>
      </w:rPr>
      <w:t>REGIONALNY PROGRAM OPERACYJNY WOJEWÓDZTWA ZACHODNIOPOMORSKIEGO 2014-2020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AB1" w:rsidRPr="00890D33" w:rsidRDefault="006A1AB1" w:rsidP="00890D33">
    <w:pPr>
      <w:pStyle w:val="Nagwek"/>
      <w:jc w:val="center"/>
    </w:pPr>
    <w:r w:rsidRPr="00890D33">
      <w:rPr>
        <w:rFonts w:ascii="MyriadPro-Bold" w:hAnsi="MyriadPro-Bold" w:cs="MyriadPro-Bold"/>
        <w:b/>
        <w:bCs/>
        <w:sz w:val="16"/>
        <w:szCs w:val="16"/>
      </w:rPr>
      <w:t>VI RYNEK PRACY</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AB1" w:rsidRPr="00FB1443" w:rsidRDefault="006A1AB1" w:rsidP="00FB1443">
    <w:pPr>
      <w:pStyle w:val="Nagwek"/>
      <w:jc w:val="center"/>
    </w:pPr>
    <w:r w:rsidRPr="00FB1443">
      <w:rPr>
        <w:rFonts w:ascii="Myriad Pro" w:hAnsi="Myriad Pro"/>
        <w:b/>
        <w:sz w:val="16"/>
        <w:szCs w:val="16"/>
      </w:rPr>
      <w:t>ZAŁĄCZNIK 1 TABELA TRANSPOZYCJI PI NA DZIAŁANIA/ PODDZIAŁANIA W POSZCZEGÓLNYCH OSIACH PRIORYTETOWYCH</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AB1" w:rsidRPr="00FB1443" w:rsidRDefault="006A1AB1" w:rsidP="00FB1443">
    <w:pPr>
      <w:pStyle w:val="Nagwek"/>
      <w:jc w:val="center"/>
      <w:rPr>
        <w:rFonts w:ascii="Myriad Pro" w:hAnsi="Myriad Pro"/>
        <w:b/>
        <w:sz w:val="16"/>
        <w:szCs w:val="16"/>
      </w:rPr>
    </w:pPr>
    <w:r w:rsidRPr="00FB1443">
      <w:rPr>
        <w:rFonts w:ascii="Myriad Pro" w:hAnsi="Myriad Pro"/>
        <w:b/>
        <w:sz w:val="16"/>
        <w:szCs w:val="16"/>
      </w:rPr>
      <w:t>ZAŁĄCZNIK 2 – TABELA WSKAŹNIKÓW REZULTATU BEZPOŚR</w:t>
    </w:r>
    <w:r>
      <w:rPr>
        <w:rFonts w:ascii="Myriad Pro" w:hAnsi="Myriad Pro"/>
        <w:b/>
        <w:sz w:val="16"/>
        <w:szCs w:val="16"/>
      </w:rPr>
      <w:t xml:space="preserve">EDNIEGO I PRODUKTU DLA DZIAŁAŃ  </w:t>
    </w:r>
    <w:r w:rsidRPr="00FB1443">
      <w:rPr>
        <w:rFonts w:ascii="Myriad Pro" w:hAnsi="Myriad Pro"/>
        <w:b/>
        <w:sz w:val="16"/>
        <w:szCs w:val="16"/>
      </w:rPr>
      <w:t>I PODDZIAŁAŃ</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AB1" w:rsidRPr="00E05698" w:rsidRDefault="006A1AB1" w:rsidP="00E05698">
    <w:pPr>
      <w:pStyle w:val="Nagwek"/>
      <w:jc w:val="center"/>
    </w:pPr>
    <w:r w:rsidRPr="00E05698">
      <w:rPr>
        <w:rFonts w:ascii="Myriad Pro" w:hAnsi="Myriad Pro"/>
        <w:b/>
        <w:sz w:val="16"/>
        <w:szCs w:val="16"/>
      </w:rPr>
      <w:t>ZAŁĄCZNIK 3 - KRYTERIA WYBORU PROJEKTÓW DLA POSZCZEGÓLNYCH OSI PRIORYTETOWYCH, DZIAŁAŃ I PODDZIAŁAŃ</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AB1" w:rsidRPr="00E979EB" w:rsidRDefault="006A1AB1" w:rsidP="00E979EB">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4D3E8C"/>
    <w:multiLevelType w:val="hybridMultilevel"/>
    <w:tmpl w:val="916AFD8E"/>
    <w:lvl w:ilvl="0" w:tplc="E8BE52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E856DB"/>
    <w:multiLevelType w:val="hybridMultilevel"/>
    <w:tmpl w:val="BA3AED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8C228B"/>
    <w:multiLevelType w:val="hybridMultilevel"/>
    <w:tmpl w:val="B7523A1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nsid w:val="10E5480E"/>
    <w:multiLevelType w:val="hybridMultilevel"/>
    <w:tmpl w:val="2702E470"/>
    <w:lvl w:ilvl="0" w:tplc="8EFCF29E">
      <w:start w:val="1"/>
      <w:numFmt w:val="lowerLetter"/>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5B206A"/>
    <w:multiLevelType w:val="hybridMultilevel"/>
    <w:tmpl w:val="9F200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3C2C60"/>
    <w:multiLevelType w:val="hybridMultilevel"/>
    <w:tmpl w:val="47D049EA"/>
    <w:lvl w:ilvl="0" w:tplc="95C2CF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CB46131"/>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E9331E5"/>
    <w:multiLevelType w:val="hybridMultilevel"/>
    <w:tmpl w:val="2AFE9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0529D8"/>
    <w:multiLevelType w:val="hybridMultilevel"/>
    <w:tmpl w:val="0E36AD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2">
    <w:nsid w:val="21F6162C"/>
    <w:multiLevelType w:val="hybridMultilevel"/>
    <w:tmpl w:val="7C0A1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23324FC"/>
    <w:multiLevelType w:val="hybridMultilevel"/>
    <w:tmpl w:val="FB6E5A5E"/>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6A0100C"/>
    <w:multiLevelType w:val="hybridMultilevel"/>
    <w:tmpl w:val="985EDE00"/>
    <w:lvl w:ilvl="0" w:tplc="3AAAF53A">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8A8003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10268D8"/>
    <w:multiLevelType w:val="hybridMultilevel"/>
    <w:tmpl w:val="EE2473E8"/>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nsid w:val="317515E6"/>
    <w:multiLevelType w:val="hybridMultilevel"/>
    <w:tmpl w:val="AB86DA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0">
    <w:nsid w:val="38931C1C"/>
    <w:multiLevelType w:val="hybridMultilevel"/>
    <w:tmpl w:val="0BB09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2F619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CD037F4"/>
    <w:multiLevelType w:val="hybridMultilevel"/>
    <w:tmpl w:val="B1B61B0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21731BF"/>
    <w:multiLevelType w:val="hybridMultilevel"/>
    <w:tmpl w:val="8140D45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36A70CE"/>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6056A45"/>
    <w:multiLevelType w:val="hybridMultilevel"/>
    <w:tmpl w:val="6C64A098"/>
    <w:lvl w:ilvl="0" w:tplc="BE2411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9D1264F"/>
    <w:multiLevelType w:val="hybridMultilevel"/>
    <w:tmpl w:val="2AFE9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CE7738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E39203D"/>
    <w:multiLevelType w:val="hybridMultilevel"/>
    <w:tmpl w:val="D9BEE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0768C0"/>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43F2FD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A180C9A"/>
    <w:multiLevelType w:val="hybridMultilevel"/>
    <w:tmpl w:val="2E3033B2"/>
    <w:lvl w:ilvl="0" w:tplc="A04897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36C7CA8"/>
    <w:multiLevelType w:val="hybridMultilevel"/>
    <w:tmpl w:val="C73E0762"/>
    <w:lvl w:ilvl="0" w:tplc="89E2287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51B1201"/>
    <w:multiLevelType w:val="hybridMultilevel"/>
    <w:tmpl w:val="AA589048"/>
    <w:lvl w:ilvl="0" w:tplc="D9AC3B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5D9700B"/>
    <w:multiLevelType w:val="hybridMultilevel"/>
    <w:tmpl w:val="5D76D9EC"/>
    <w:lvl w:ilvl="0" w:tplc="676643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E57AB3"/>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D8D060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FC06E0F"/>
    <w:multiLevelType w:val="hybridMultilevel"/>
    <w:tmpl w:val="91AE4622"/>
    <w:lvl w:ilvl="0" w:tplc="0860A07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0A83EEC"/>
    <w:multiLevelType w:val="hybridMultilevel"/>
    <w:tmpl w:val="1D12B68A"/>
    <w:lvl w:ilvl="0" w:tplc="40C2C406">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3334A97"/>
    <w:multiLevelType w:val="hybridMultilevel"/>
    <w:tmpl w:val="8140D45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nsid w:val="77CB6E99"/>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8BE5924"/>
    <w:multiLevelType w:val="hybridMultilevel"/>
    <w:tmpl w:val="1D12B68A"/>
    <w:lvl w:ilvl="0" w:tplc="40C2C406">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F204C7A"/>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F506C11"/>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18"/>
  </w:num>
  <w:num w:numId="3">
    <w:abstractNumId w:val="6"/>
  </w:num>
  <w:num w:numId="4">
    <w:abstractNumId w:val="21"/>
  </w:num>
  <w:num w:numId="5">
    <w:abstractNumId w:val="24"/>
  </w:num>
  <w:num w:numId="6">
    <w:abstractNumId w:val="15"/>
  </w:num>
  <w:num w:numId="7">
    <w:abstractNumId w:val="16"/>
  </w:num>
  <w:num w:numId="8">
    <w:abstractNumId w:val="43"/>
  </w:num>
  <w:num w:numId="9">
    <w:abstractNumId w:val="28"/>
  </w:num>
  <w:num w:numId="10">
    <w:abstractNumId w:val="0"/>
  </w:num>
  <w:num w:numId="11">
    <w:abstractNumId w:val="31"/>
  </w:num>
  <w:num w:numId="12">
    <w:abstractNumId w:val="27"/>
  </w:num>
  <w:num w:numId="13">
    <w:abstractNumId w:val="2"/>
  </w:num>
  <w:num w:numId="14">
    <w:abstractNumId w:val="37"/>
  </w:num>
  <w:num w:numId="15">
    <w:abstractNumId w:val="45"/>
  </w:num>
  <w:num w:numId="16">
    <w:abstractNumId w:val="8"/>
  </w:num>
  <w:num w:numId="17">
    <w:abstractNumId w:val="33"/>
  </w:num>
  <w:num w:numId="18">
    <w:abstractNumId w:val="3"/>
  </w:num>
  <w:num w:numId="19">
    <w:abstractNumId w:val="25"/>
  </w:num>
  <w:num w:numId="20">
    <w:abstractNumId w:val="38"/>
  </w:num>
  <w:num w:numId="21">
    <w:abstractNumId w:val="42"/>
  </w:num>
  <w:num w:numId="22">
    <w:abstractNumId w:val="30"/>
  </w:num>
  <w:num w:numId="23">
    <w:abstractNumId w:val="23"/>
  </w:num>
  <w:num w:numId="24">
    <w:abstractNumId w:val="11"/>
  </w:num>
  <w:num w:numId="25">
    <w:abstractNumId w:val="19"/>
  </w:num>
  <w:num w:numId="26">
    <w:abstractNumId w:val="17"/>
  </w:num>
  <w:num w:numId="27">
    <w:abstractNumId w:val="39"/>
  </w:num>
  <w:num w:numId="28">
    <w:abstractNumId w:val="35"/>
  </w:num>
  <w:num w:numId="29">
    <w:abstractNumId w:val="14"/>
  </w:num>
  <w:num w:numId="30">
    <w:abstractNumId w:val="9"/>
  </w:num>
  <w:num w:numId="31">
    <w:abstractNumId w:val="29"/>
  </w:num>
  <w:num w:numId="32">
    <w:abstractNumId w:val="4"/>
  </w:num>
  <w:num w:numId="33">
    <w:abstractNumId w:val="5"/>
  </w:num>
  <w:num w:numId="34">
    <w:abstractNumId w:val="12"/>
  </w:num>
  <w:num w:numId="35">
    <w:abstractNumId w:val="40"/>
  </w:num>
  <w:num w:numId="36">
    <w:abstractNumId w:val="10"/>
  </w:num>
  <w:num w:numId="37">
    <w:abstractNumId w:val="20"/>
  </w:num>
  <w:num w:numId="38">
    <w:abstractNumId w:val="32"/>
  </w:num>
  <w:num w:numId="39">
    <w:abstractNumId w:val="41"/>
  </w:num>
  <w:num w:numId="40">
    <w:abstractNumId w:val="1"/>
  </w:num>
  <w:num w:numId="41">
    <w:abstractNumId w:val="34"/>
  </w:num>
  <w:num w:numId="42">
    <w:abstractNumId w:val="26"/>
  </w:num>
  <w:num w:numId="43">
    <w:abstractNumId w:val="7"/>
  </w:num>
  <w:num w:numId="44">
    <w:abstractNumId w:val="13"/>
  </w:num>
  <w:num w:numId="45">
    <w:abstractNumId w:val="22"/>
  </w:num>
  <w:num w:numId="46">
    <w:abstractNumId w:val="3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abraniak Anna">
    <w15:presenceInfo w15:providerId="AD" w15:userId="S-1-5-21-3393568487-1861379847-1670424583-138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characterSpacingControl w:val="doNotCompress"/>
  <w:footnotePr>
    <w:footnote w:id="0"/>
    <w:footnote w:id="1"/>
  </w:footnotePr>
  <w:endnotePr>
    <w:endnote w:id="0"/>
    <w:endnote w:id="1"/>
  </w:endnotePr>
  <w:compat/>
  <w:rsids>
    <w:rsidRoot w:val="0040692A"/>
    <w:rsid w:val="00055FF0"/>
    <w:rsid w:val="00062A44"/>
    <w:rsid w:val="00066726"/>
    <w:rsid w:val="00073776"/>
    <w:rsid w:val="00075137"/>
    <w:rsid w:val="000815B9"/>
    <w:rsid w:val="000906F3"/>
    <w:rsid w:val="000A1B30"/>
    <w:rsid w:val="000A1FB8"/>
    <w:rsid w:val="000A50CB"/>
    <w:rsid w:val="000B00D1"/>
    <w:rsid w:val="000B392F"/>
    <w:rsid w:val="000C5D66"/>
    <w:rsid w:val="000C7677"/>
    <w:rsid w:val="000D7426"/>
    <w:rsid w:val="000E1BBC"/>
    <w:rsid w:val="000E5357"/>
    <w:rsid w:val="000E6A27"/>
    <w:rsid w:val="00100F53"/>
    <w:rsid w:val="001223FA"/>
    <w:rsid w:val="0012665D"/>
    <w:rsid w:val="00126E13"/>
    <w:rsid w:val="001315BC"/>
    <w:rsid w:val="00133133"/>
    <w:rsid w:val="0013438D"/>
    <w:rsid w:val="001347A4"/>
    <w:rsid w:val="00150792"/>
    <w:rsid w:val="00165B71"/>
    <w:rsid w:val="001754C1"/>
    <w:rsid w:val="00177C0F"/>
    <w:rsid w:val="00187B06"/>
    <w:rsid w:val="00195B9C"/>
    <w:rsid w:val="001A046F"/>
    <w:rsid w:val="001A5C30"/>
    <w:rsid w:val="001A61EB"/>
    <w:rsid w:val="001B2A03"/>
    <w:rsid w:val="001B711C"/>
    <w:rsid w:val="001D03A0"/>
    <w:rsid w:val="001D1F25"/>
    <w:rsid w:val="001D754D"/>
    <w:rsid w:val="001E19C6"/>
    <w:rsid w:val="001F22AF"/>
    <w:rsid w:val="001F640E"/>
    <w:rsid w:val="002039BB"/>
    <w:rsid w:val="002175E2"/>
    <w:rsid w:val="00232A1C"/>
    <w:rsid w:val="0024143E"/>
    <w:rsid w:val="002414D2"/>
    <w:rsid w:val="00255149"/>
    <w:rsid w:val="00260609"/>
    <w:rsid w:val="00260F87"/>
    <w:rsid w:val="00262126"/>
    <w:rsid w:val="0026555F"/>
    <w:rsid w:val="0026638A"/>
    <w:rsid w:val="002816B6"/>
    <w:rsid w:val="00287379"/>
    <w:rsid w:val="00287F3F"/>
    <w:rsid w:val="002A0F91"/>
    <w:rsid w:val="002A4008"/>
    <w:rsid w:val="002B06DC"/>
    <w:rsid w:val="002B79D1"/>
    <w:rsid w:val="002D15C5"/>
    <w:rsid w:val="002D5A3A"/>
    <w:rsid w:val="002E11C4"/>
    <w:rsid w:val="002E5E32"/>
    <w:rsid w:val="002F348B"/>
    <w:rsid w:val="00307ACA"/>
    <w:rsid w:val="0032140A"/>
    <w:rsid w:val="00331237"/>
    <w:rsid w:val="00334F58"/>
    <w:rsid w:val="00351A36"/>
    <w:rsid w:val="00367555"/>
    <w:rsid w:val="00392545"/>
    <w:rsid w:val="003949B6"/>
    <w:rsid w:val="003A02FE"/>
    <w:rsid w:val="003B3411"/>
    <w:rsid w:val="003C0595"/>
    <w:rsid w:val="003C50C7"/>
    <w:rsid w:val="003D1958"/>
    <w:rsid w:val="003E26AB"/>
    <w:rsid w:val="003E2854"/>
    <w:rsid w:val="003F075C"/>
    <w:rsid w:val="003F5E02"/>
    <w:rsid w:val="004034BD"/>
    <w:rsid w:val="0040692A"/>
    <w:rsid w:val="00412CAA"/>
    <w:rsid w:val="00414A46"/>
    <w:rsid w:val="0042100B"/>
    <w:rsid w:val="004251C6"/>
    <w:rsid w:val="00435879"/>
    <w:rsid w:val="004367C9"/>
    <w:rsid w:val="004502B1"/>
    <w:rsid w:val="0045796C"/>
    <w:rsid w:val="00461C00"/>
    <w:rsid w:val="00463B30"/>
    <w:rsid w:val="00470BFA"/>
    <w:rsid w:val="00473362"/>
    <w:rsid w:val="00473E16"/>
    <w:rsid w:val="004872EC"/>
    <w:rsid w:val="004A326F"/>
    <w:rsid w:val="004A33EC"/>
    <w:rsid w:val="004A3702"/>
    <w:rsid w:val="004B452E"/>
    <w:rsid w:val="004B4919"/>
    <w:rsid w:val="004B5A21"/>
    <w:rsid w:val="004C1484"/>
    <w:rsid w:val="004C4F14"/>
    <w:rsid w:val="004F06B5"/>
    <w:rsid w:val="0050738C"/>
    <w:rsid w:val="00521E40"/>
    <w:rsid w:val="00541804"/>
    <w:rsid w:val="00554CF5"/>
    <w:rsid w:val="00567B46"/>
    <w:rsid w:val="00587174"/>
    <w:rsid w:val="005A1B67"/>
    <w:rsid w:val="005B7C17"/>
    <w:rsid w:val="005C1FCA"/>
    <w:rsid w:val="005C4E13"/>
    <w:rsid w:val="00601DF1"/>
    <w:rsid w:val="00604BEA"/>
    <w:rsid w:val="00611021"/>
    <w:rsid w:val="006154F1"/>
    <w:rsid w:val="00616305"/>
    <w:rsid w:val="006240A7"/>
    <w:rsid w:val="006401D0"/>
    <w:rsid w:val="00642A74"/>
    <w:rsid w:val="006549F3"/>
    <w:rsid w:val="00656C97"/>
    <w:rsid w:val="00680F1A"/>
    <w:rsid w:val="00683F24"/>
    <w:rsid w:val="006A148C"/>
    <w:rsid w:val="006A1AB1"/>
    <w:rsid w:val="006A6F29"/>
    <w:rsid w:val="006B4B08"/>
    <w:rsid w:val="006B635D"/>
    <w:rsid w:val="006C42CC"/>
    <w:rsid w:val="006C4973"/>
    <w:rsid w:val="006D4C2F"/>
    <w:rsid w:val="006D735B"/>
    <w:rsid w:val="006E6228"/>
    <w:rsid w:val="006F0119"/>
    <w:rsid w:val="00706AFD"/>
    <w:rsid w:val="00707743"/>
    <w:rsid w:val="00716B5F"/>
    <w:rsid w:val="00723526"/>
    <w:rsid w:val="007410E4"/>
    <w:rsid w:val="007447A8"/>
    <w:rsid w:val="00744CD6"/>
    <w:rsid w:val="007617A6"/>
    <w:rsid w:val="00765772"/>
    <w:rsid w:val="00773441"/>
    <w:rsid w:val="00791414"/>
    <w:rsid w:val="00794199"/>
    <w:rsid w:val="00796D51"/>
    <w:rsid w:val="007A6733"/>
    <w:rsid w:val="007B2DED"/>
    <w:rsid w:val="007D1324"/>
    <w:rsid w:val="007F1AC6"/>
    <w:rsid w:val="007F76AA"/>
    <w:rsid w:val="00841B67"/>
    <w:rsid w:val="008468D4"/>
    <w:rsid w:val="00854590"/>
    <w:rsid w:val="008571D4"/>
    <w:rsid w:val="00857F07"/>
    <w:rsid w:val="00865CFB"/>
    <w:rsid w:val="00881E6F"/>
    <w:rsid w:val="00882B23"/>
    <w:rsid w:val="008854A9"/>
    <w:rsid w:val="00890D33"/>
    <w:rsid w:val="008A0A9C"/>
    <w:rsid w:val="008A6F4F"/>
    <w:rsid w:val="008B69F6"/>
    <w:rsid w:val="008D20A9"/>
    <w:rsid w:val="008D6CE7"/>
    <w:rsid w:val="008E4C33"/>
    <w:rsid w:val="008E7DEF"/>
    <w:rsid w:val="008F0EB0"/>
    <w:rsid w:val="00911914"/>
    <w:rsid w:val="00915852"/>
    <w:rsid w:val="00915BB7"/>
    <w:rsid w:val="00923DD7"/>
    <w:rsid w:val="00923F41"/>
    <w:rsid w:val="0093144A"/>
    <w:rsid w:val="009408D6"/>
    <w:rsid w:val="00943067"/>
    <w:rsid w:val="009575F9"/>
    <w:rsid w:val="00970C99"/>
    <w:rsid w:val="00973700"/>
    <w:rsid w:val="0098703C"/>
    <w:rsid w:val="00993DF9"/>
    <w:rsid w:val="009A1FD0"/>
    <w:rsid w:val="009A2199"/>
    <w:rsid w:val="009A605F"/>
    <w:rsid w:val="009A67C8"/>
    <w:rsid w:val="009D0CFC"/>
    <w:rsid w:val="009F1124"/>
    <w:rsid w:val="00A072A0"/>
    <w:rsid w:val="00A07B47"/>
    <w:rsid w:val="00A2154E"/>
    <w:rsid w:val="00A279D3"/>
    <w:rsid w:val="00A530AD"/>
    <w:rsid w:val="00A53F14"/>
    <w:rsid w:val="00A61861"/>
    <w:rsid w:val="00A8422B"/>
    <w:rsid w:val="00A953FD"/>
    <w:rsid w:val="00AA63D5"/>
    <w:rsid w:val="00AB5899"/>
    <w:rsid w:val="00AC18D7"/>
    <w:rsid w:val="00AC4414"/>
    <w:rsid w:val="00AD420E"/>
    <w:rsid w:val="00AE42E3"/>
    <w:rsid w:val="00AF2A2E"/>
    <w:rsid w:val="00AF6D0A"/>
    <w:rsid w:val="00B147DC"/>
    <w:rsid w:val="00B172D0"/>
    <w:rsid w:val="00B17DCB"/>
    <w:rsid w:val="00B2492A"/>
    <w:rsid w:val="00B266E3"/>
    <w:rsid w:val="00B32A4B"/>
    <w:rsid w:val="00B416B1"/>
    <w:rsid w:val="00B47392"/>
    <w:rsid w:val="00B53EFE"/>
    <w:rsid w:val="00B56BE4"/>
    <w:rsid w:val="00B61686"/>
    <w:rsid w:val="00B619BA"/>
    <w:rsid w:val="00B762A0"/>
    <w:rsid w:val="00B765A0"/>
    <w:rsid w:val="00B81A3F"/>
    <w:rsid w:val="00B922B9"/>
    <w:rsid w:val="00B94AC2"/>
    <w:rsid w:val="00BA165B"/>
    <w:rsid w:val="00BA2221"/>
    <w:rsid w:val="00BB0B00"/>
    <w:rsid w:val="00BB2238"/>
    <w:rsid w:val="00BB4FF2"/>
    <w:rsid w:val="00BB5615"/>
    <w:rsid w:val="00BB6719"/>
    <w:rsid w:val="00BD1B2F"/>
    <w:rsid w:val="00BD5CB3"/>
    <w:rsid w:val="00BE1469"/>
    <w:rsid w:val="00BE7868"/>
    <w:rsid w:val="00C0549A"/>
    <w:rsid w:val="00C11B10"/>
    <w:rsid w:val="00C2619C"/>
    <w:rsid w:val="00C35729"/>
    <w:rsid w:val="00C47EFB"/>
    <w:rsid w:val="00C53452"/>
    <w:rsid w:val="00C5523B"/>
    <w:rsid w:val="00C60FC3"/>
    <w:rsid w:val="00C73381"/>
    <w:rsid w:val="00C9116B"/>
    <w:rsid w:val="00C96C70"/>
    <w:rsid w:val="00CA3C19"/>
    <w:rsid w:val="00CA78AB"/>
    <w:rsid w:val="00CB1035"/>
    <w:rsid w:val="00CB2195"/>
    <w:rsid w:val="00CB2885"/>
    <w:rsid w:val="00CB43B5"/>
    <w:rsid w:val="00CD25B5"/>
    <w:rsid w:val="00CD7251"/>
    <w:rsid w:val="00CF1E46"/>
    <w:rsid w:val="00CF7F14"/>
    <w:rsid w:val="00D068BE"/>
    <w:rsid w:val="00D109BB"/>
    <w:rsid w:val="00D228C8"/>
    <w:rsid w:val="00D239FA"/>
    <w:rsid w:val="00D30916"/>
    <w:rsid w:val="00D338B0"/>
    <w:rsid w:val="00D34E4F"/>
    <w:rsid w:val="00D40B4C"/>
    <w:rsid w:val="00D63DD3"/>
    <w:rsid w:val="00D73FB2"/>
    <w:rsid w:val="00D80E36"/>
    <w:rsid w:val="00D81070"/>
    <w:rsid w:val="00D83297"/>
    <w:rsid w:val="00D94B23"/>
    <w:rsid w:val="00DA4A17"/>
    <w:rsid w:val="00DA5612"/>
    <w:rsid w:val="00DB2D49"/>
    <w:rsid w:val="00DB3C7C"/>
    <w:rsid w:val="00DB56FE"/>
    <w:rsid w:val="00DC6B7D"/>
    <w:rsid w:val="00DC6D17"/>
    <w:rsid w:val="00DD2333"/>
    <w:rsid w:val="00DD2915"/>
    <w:rsid w:val="00DD7DEA"/>
    <w:rsid w:val="00E05698"/>
    <w:rsid w:val="00E05D3F"/>
    <w:rsid w:val="00E074BD"/>
    <w:rsid w:val="00E137AC"/>
    <w:rsid w:val="00E15C6F"/>
    <w:rsid w:val="00E24882"/>
    <w:rsid w:val="00E33B4A"/>
    <w:rsid w:val="00E430DA"/>
    <w:rsid w:val="00E64830"/>
    <w:rsid w:val="00E82F20"/>
    <w:rsid w:val="00E83B34"/>
    <w:rsid w:val="00E94F6F"/>
    <w:rsid w:val="00E979EB"/>
    <w:rsid w:val="00EB0E9D"/>
    <w:rsid w:val="00EB2E93"/>
    <w:rsid w:val="00EB4CA3"/>
    <w:rsid w:val="00ED4FB7"/>
    <w:rsid w:val="00F011F0"/>
    <w:rsid w:val="00F05416"/>
    <w:rsid w:val="00F34716"/>
    <w:rsid w:val="00F506F5"/>
    <w:rsid w:val="00F50F4D"/>
    <w:rsid w:val="00F51ABC"/>
    <w:rsid w:val="00F57A3D"/>
    <w:rsid w:val="00F70C15"/>
    <w:rsid w:val="00F777DD"/>
    <w:rsid w:val="00F811DC"/>
    <w:rsid w:val="00F838D6"/>
    <w:rsid w:val="00F86844"/>
    <w:rsid w:val="00F94C8E"/>
    <w:rsid w:val="00FA3891"/>
    <w:rsid w:val="00FB1443"/>
    <w:rsid w:val="00FE4225"/>
    <w:rsid w:val="00FE594F"/>
    <w:rsid w:val="00FF088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4973"/>
  </w:style>
  <w:style w:type="paragraph" w:styleId="Nagwek1">
    <w:name w:val="heading 1"/>
    <w:basedOn w:val="Normalny"/>
    <w:next w:val="Normalny"/>
    <w:link w:val="Nagwek1Znak"/>
    <w:uiPriority w:val="9"/>
    <w:qFormat/>
    <w:rsid w:val="00DB3C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BD5C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62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6228"/>
  </w:style>
  <w:style w:type="paragraph" w:styleId="Stopka">
    <w:name w:val="footer"/>
    <w:basedOn w:val="Normalny"/>
    <w:link w:val="StopkaZnak"/>
    <w:uiPriority w:val="99"/>
    <w:unhideWhenUsed/>
    <w:rsid w:val="006E62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6228"/>
  </w:style>
  <w:style w:type="paragraph" w:styleId="Akapitzlist">
    <w:name w:val="List Paragraph"/>
    <w:basedOn w:val="Normalny"/>
    <w:link w:val="AkapitzlistZnak"/>
    <w:uiPriority w:val="34"/>
    <w:qFormat/>
    <w:rsid w:val="004A3702"/>
    <w:pPr>
      <w:ind w:left="720"/>
      <w:contextualSpacing/>
    </w:pPr>
  </w:style>
  <w:style w:type="table" w:styleId="Tabela-Siatka">
    <w:name w:val="Table Grid"/>
    <w:basedOn w:val="Standardowy"/>
    <w:uiPriority w:val="59"/>
    <w:rsid w:val="004C4F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07377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73776"/>
    <w:rPr>
      <w:rFonts w:ascii="Tahoma" w:hAnsi="Tahoma" w:cs="Tahoma"/>
      <w:sz w:val="16"/>
      <w:szCs w:val="16"/>
    </w:rPr>
  </w:style>
  <w:style w:type="character" w:customStyle="1" w:styleId="Nagwek1Znak">
    <w:name w:val="Nagłówek 1 Znak"/>
    <w:basedOn w:val="Domylnaczcionkaakapitu"/>
    <w:link w:val="Nagwek1"/>
    <w:uiPriority w:val="9"/>
    <w:rsid w:val="00DB3C7C"/>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DB3C7C"/>
    <w:pPr>
      <w:outlineLvl w:val="9"/>
    </w:pPr>
    <w:rPr>
      <w:lang w:eastAsia="pl-PL"/>
    </w:rPr>
  </w:style>
  <w:style w:type="character" w:customStyle="1" w:styleId="Nagwek2Znak">
    <w:name w:val="Nagłówek 2 Znak"/>
    <w:basedOn w:val="Domylnaczcionkaakapitu"/>
    <w:link w:val="Nagwek2"/>
    <w:uiPriority w:val="9"/>
    <w:semiHidden/>
    <w:rsid w:val="00BD5CB3"/>
    <w:rPr>
      <w:rFonts w:asciiTheme="majorHAnsi" w:eastAsiaTheme="majorEastAsia" w:hAnsiTheme="majorHAnsi" w:cstheme="majorBidi"/>
      <w:b/>
      <w:bCs/>
      <w:color w:val="4F81BD" w:themeColor="accent1"/>
      <w:sz w:val="26"/>
      <w:szCs w:val="26"/>
    </w:rPr>
  </w:style>
  <w:style w:type="paragraph" w:styleId="Spistreci1">
    <w:name w:val="toc 1"/>
    <w:basedOn w:val="Normalny"/>
    <w:next w:val="Normalny"/>
    <w:autoRedefine/>
    <w:uiPriority w:val="39"/>
    <w:unhideWhenUsed/>
    <w:rsid w:val="00D81070"/>
    <w:pPr>
      <w:spacing w:after="100"/>
    </w:pPr>
  </w:style>
  <w:style w:type="paragraph" w:styleId="Spistreci2">
    <w:name w:val="toc 2"/>
    <w:basedOn w:val="Normalny"/>
    <w:next w:val="Normalny"/>
    <w:autoRedefine/>
    <w:uiPriority w:val="39"/>
    <w:unhideWhenUsed/>
    <w:rsid w:val="00D81070"/>
    <w:pPr>
      <w:spacing w:after="100"/>
      <w:ind w:left="220"/>
    </w:pPr>
  </w:style>
  <w:style w:type="character" w:styleId="Hipercze">
    <w:name w:val="Hyperlink"/>
    <w:basedOn w:val="Domylnaczcionkaakapitu"/>
    <w:uiPriority w:val="99"/>
    <w:unhideWhenUsed/>
    <w:rsid w:val="00D81070"/>
    <w:rPr>
      <w:color w:val="0000FF" w:themeColor="hyperlink"/>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unhideWhenUsed/>
    <w:rsid w:val="00F57A3D"/>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Ch Znak"/>
    <w:basedOn w:val="Domylnaczcionkaakapitu"/>
    <w:link w:val="Tekstprzypisudolnego"/>
    <w:uiPriority w:val="99"/>
    <w:semiHidden/>
    <w:rsid w:val="00F57A3D"/>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semiHidden/>
    <w:unhideWhenUsed/>
    <w:rsid w:val="00F57A3D"/>
    <w:rPr>
      <w:vertAlign w:val="superscript"/>
    </w:rPr>
  </w:style>
  <w:style w:type="paragraph" w:customStyle="1" w:styleId="Normalny1">
    <w:name w:val="Normalny1"/>
    <w:uiPriority w:val="99"/>
    <w:rsid w:val="00C73381"/>
    <w:pPr>
      <w:spacing w:after="0" w:line="240" w:lineRule="auto"/>
    </w:pPr>
    <w:rPr>
      <w:rFonts w:ascii="Times New Roman" w:eastAsia="ヒラギノ角ゴ Pro W3" w:hAnsi="Times New Roman" w:cs="Times New Roman"/>
      <w:color w:val="000000"/>
      <w:sz w:val="24"/>
      <w:szCs w:val="20"/>
      <w:lang w:eastAsia="pl-PL"/>
    </w:rPr>
  </w:style>
  <w:style w:type="character" w:customStyle="1" w:styleId="AkapitzlistZnak">
    <w:name w:val="Akapit z listą Znak"/>
    <w:link w:val="Akapitzlist"/>
    <w:uiPriority w:val="34"/>
    <w:locked/>
    <w:rsid w:val="00CF7F14"/>
  </w:style>
  <w:style w:type="paragraph" w:styleId="Tekstkomentarza">
    <w:name w:val="annotation text"/>
    <w:basedOn w:val="Normalny"/>
    <w:link w:val="TekstkomentarzaZnak"/>
    <w:uiPriority w:val="99"/>
    <w:semiHidden/>
    <w:unhideWhenUsed/>
    <w:rsid w:val="0098703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8703C"/>
    <w:rPr>
      <w:sz w:val="20"/>
      <w:szCs w:val="20"/>
    </w:rPr>
  </w:style>
  <w:style w:type="character" w:styleId="Odwoaniedokomentarza">
    <w:name w:val="annotation reference"/>
    <w:uiPriority w:val="99"/>
    <w:semiHidden/>
    <w:unhideWhenUsed/>
    <w:rsid w:val="0098703C"/>
    <w:rPr>
      <w:sz w:val="16"/>
      <w:szCs w:val="16"/>
    </w:rPr>
  </w:style>
  <w:style w:type="paragraph" w:styleId="Tematkomentarza">
    <w:name w:val="annotation subject"/>
    <w:basedOn w:val="Tekstkomentarza"/>
    <w:next w:val="Tekstkomentarza"/>
    <w:link w:val="TematkomentarzaZnak"/>
    <w:uiPriority w:val="99"/>
    <w:semiHidden/>
    <w:unhideWhenUsed/>
    <w:rsid w:val="002E11C4"/>
    <w:rPr>
      <w:b/>
      <w:bCs/>
    </w:rPr>
  </w:style>
  <w:style w:type="character" w:customStyle="1" w:styleId="TematkomentarzaZnak">
    <w:name w:val="Temat komentarza Znak"/>
    <w:basedOn w:val="TekstkomentarzaZnak"/>
    <w:link w:val="Tematkomentarza"/>
    <w:uiPriority w:val="99"/>
    <w:semiHidden/>
    <w:rsid w:val="002E11C4"/>
    <w:rPr>
      <w:b/>
      <w:bCs/>
      <w:sz w:val="20"/>
      <w:szCs w:val="20"/>
    </w:rPr>
  </w:style>
  <w:style w:type="paragraph" w:styleId="Poprawka">
    <w:name w:val="Revision"/>
    <w:hidden/>
    <w:uiPriority w:val="99"/>
    <w:semiHidden/>
    <w:rsid w:val="006401D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4973"/>
  </w:style>
  <w:style w:type="paragraph" w:styleId="Nagwek1">
    <w:name w:val="heading 1"/>
    <w:basedOn w:val="Normalny"/>
    <w:next w:val="Normalny"/>
    <w:link w:val="Nagwek1Znak"/>
    <w:uiPriority w:val="9"/>
    <w:qFormat/>
    <w:rsid w:val="00DB3C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BD5C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62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6228"/>
  </w:style>
  <w:style w:type="paragraph" w:styleId="Stopka">
    <w:name w:val="footer"/>
    <w:basedOn w:val="Normalny"/>
    <w:link w:val="StopkaZnak"/>
    <w:uiPriority w:val="99"/>
    <w:unhideWhenUsed/>
    <w:rsid w:val="006E62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6228"/>
  </w:style>
  <w:style w:type="paragraph" w:styleId="Akapitzlist">
    <w:name w:val="List Paragraph"/>
    <w:basedOn w:val="Normalny"/>
    <w:link w:val="AkapitzlistZnak"/>
    <w:uiPriority w:val="34"/>
    <w:qFormat/>
    <w:rsid w:val="004A3702"/>
    <w:pPr>
      <w:ind w:left="720"/>
      <w:contextualSpacing/>
    </w:pPr>
  </w:style>
  <w:style w:type="table" w:styleId="Tabela-Siatka">
    <w:name w:val="Table Grid"/>
    <w:basedOn w:val="Standardowy"/>
    <w:uiPriority w:val="59"/>
    <w:rsid w:val="004C4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7377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73776"/>
    <w:rPr>
      <w:rFonts w:ascii="Tahoma" w:hAnsi="Tahoma" w:cs="Tahoma"/>
      <w:sz w:val="16"/>
      <w:szCs w:val="16"/>
    </w:rPr>
  </w:style>
  <w:style w:type="character" w:customStyle="1" w:styleId="Nagwek1Znak">
    <w:name w:val="Nagłówek 1 Znak"/>
    <w:basedOn w:val="Domylnaczcionkaakapitu"/>
    <w:link w:val="Nagwek1"/>
    <w:uiPriority w:val="9"/>
    <w:rsid w:val="00DB3C7C"/>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DB3C7C"/>
    <w:pPr>
      <w:outlineLvl w:val="9"/>
    </w:pPr>
    <w:rPr>
      <w:lang w:eastAsia="pl-PL"/>
    </w:rPr>
  </w:style>
  <w:style w:type="character" w:customStyle="1" w:styleId="Nagwek2Znak">
    <w:name w:val="Nagłówek 2 Znak"/>
    <w:basedOn w:val="Domylnaczcionkaakapitu"/>
    <w:link w:val="Nagwek2"/>
    <w:uiPriority w:val="9"/>
    <w:semiHidden/>
    <w:rsid w:val="00BD5CB3"/>
    <w:rPr>
      <w:rFonts w:asciiTheme="majorHAnsi" w:eastAsiaTheme="majorEastAsia" w:hAnsiTheme="majorHAnsi" w:cstheme="majorBidi"/>
      <w:b/>
      <w:bCs/>
      <w:color w:val="4F81BD" w:themeColor="accent1"/>
      <w:sz w:val="26"/>
      <w:szCs w:val="26"/>
    </w:rPr>
  </w:style>
  <w:style w:type="paragraph" w:styleId="Spistreci1">
    <w:name w:val="toc 1"/>
    <w:basedOn w:val="Normalny"/>
    <w:next w:val="Normalny"/>
    <w:autoRedefine/>
    <w:uiPriority w:val="39"/>
    <w:unhideWhenUsed/>
    <w:rsid w:val="00D81070"/>
    <w:pPr>
      <w:spacing w:after="100"/>
    </w:pPr>
  </w:style>
  <w:style w:type="paragraph" w:styleId="Spistreci2">
    <w:name w:val="toc 2"/>
    <w:basedOn w:val="Normalny"/>
    <w:next w:val="Normalny"/>
    <w:autoRedefine/>
    <w:uiPriority w:val="39"/>
    <w:unhideWhenUsed/>
    <w:rsid w:val="00D81070"/>
    <w:pPr>
      <w:spacing w:after="100"/>
      <w:ind w:left="220"/>
    </w:pPr>
  </w:style>
  <w:style w:type="character" w:styleId="Hipercze">
    <w:name w:val="Hyperlink"/>
    <w:basedOn w:val="Domylnaczcionkaakapitu"/>
    <w:uiPriority w:val="99"/>
    <w:unhideWhenUsed/>
    <w:rsid w:val="00D81070"/>
    <w:rPr>
      <w:color w:val="0000FF" w:themeColor="hyperlink"/>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unhideWhenUsed/>
    <w:rsid w:val="00F57A3D"/>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Ch Znak"/>
    <w:basedOn w:val="Domylnaczcionkaakapitu"/>
    <w:link w:val="Tekstprzypisudolnego"/>
    <w:uiPriority w:val="99"/>
    <w:semiHidden/>
    <w:rsid w:val="00F57A3D"/>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semiHidden/>
    <w:unhideWhenUsed/>
    <w:rsid w:val="00F57A3D"/>
    <w:rPr>
      <w:vertAlign w:val="superscript"/>
    </w:rPr>
  </w:style>
  <w:style w:type="paragraph" w:customStyle="1" w:styleId="Normalny1">
    <w:name w:val="Normalny1"/>
    <w:uiPriority w:val="99"/>
    <w:rsid w:val="00C73381"/>
    <w:pPr>
      <w:spacing w:after="0" w:line="240" w:lineRule="auto"/>
    </w:pPr>
    <w:rPr>
      <w:rFonts w:ascii="Times New Roman" w:eastAsia="ヒラギノ角ゴ Pro W3" w:hAnsi="Times New Roman" w:cs="Times New Roman"/>
      <w:color w:val="000000"/>
      <w:sz w:val="24"/>
      <w:szCs w:val="20"/>
      <w:lang w:eastAsia="pl-PL"/>
    </w:rPr>
  </w:style>
  <w:style w:type="character" w:customStyle="1" w:styleId="AkapitzlistZnak">
    <w:name w:val="Akapit z listą Znak"/>
    <w:link w:val="Akapitzlist"/>
    <w:uiPriority w:val="34"/>
    <w:locked/>
    <w:rsid w:val="00CF7F14"/>
  </w:style>
  <w:style w:type="paragraph" w:styleId="Tekstkomentarza">
    <w:name w:val="annotation text"/>
    <w:basedOn w:val="Normalny"/>
    <w:link w:val="TekstkomentarzaZnak"/>
    <w:uiPriority w:val="99"/>
    <w:semiHidden/>
    <w:unhideWhenUsed/>
    <w:rsid w:val="0098703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8703C"/>
    <w:rPr>
      <w:sz w:val="20"/>
      <w:szCs w:val="20"/>
    </w:rPr>
  </w:style>
  <w:style w:type="character" w:styleId="Odwoaniedokomentarza">
    <w:name w:val="annotation reference"/>
    <w:uiPriority w:val="99"/>
    <w:semiHidden/>
    <w:unhideWhenUsed/>
    <w:rsid w:val="0098703C"/>
    <w:rPr>
      <w:sz w:val="16"/>
      <w:szCs w:val="16"/>
    </w:rPr>
  </w:style>
  <w:style w:type="paragraph" w:styleId="Tematkomentarza">
    <w:name w:val="annotation subject"/>
    <w:basedOn w:val="Tekstkomentarza"/>
    <w:next w:val="Tekstkomentarza"/>
    <w:link w:val="TematkomentarzaZnak"/>
    <w:uiPriority w:val="99"/>
    <w:semiHidden/>
    <w:unhideWhenUsed/>
    <w:rsid w:val="002E11C4"/>
    <w:rPr>
      <w:b/>
      <w:bCs/>
    </w:rPr>
  </w:style>
  <w:style w:type="character" w:customStyle="1" w:styleId="TematkomentarzaZnak">
    <w:name w:val="Temat komentarza Znak"/>
    <w:basedOn w:val="TekstkomentarzaZnak"/>
    <w:link w:val="Tematkomentarza"/>
    <w:uiPriority w:val="99"/>
    <w:semiHidden/>
    <w:rsid w:val="002E11C4"/>
    <w:rPr>
      <w:b/>
      <w:bCs/>
      <w:sz w:val="20"/>
      <w:szCs w:val="20"/>
    </w:rPr>
  </w:style>
  <w:style w:type="paragraph" w:styleId="Poprawka">
    <w:name w:val="Revision"/>
    <w:hidden/>
    <w:uiPriority w:val="99"/>
    <w:semiHidden/>
    <w:rsid w:val="006401D0"/>
    <w:pPr>
      <w:spacing w:after="0" w:line="240" w:lineRule="auto"/>
    </w:pPr>
  </w:style>
</w:styles>
</file>

<file path=word/webSettings.xml><?xml version="1.0" encoding="utf-8"?>
<w:webSettings xmlns:r="http://schemas.openxmlformats.org/officeDocument/2006/relationships" xmlns:w="http://schemas.openxmlformats.org/wordprocessingml/2006/main">
  <w:divs>
    <w:div w:id="25059282">
      <w:bodyDiv w:val="1"/>
      <w:marLeft w:val="0"/>
      <w:marRight w:val="0"/>
      <w:marTop w:val="0"/>
      <w:marBottom w:val="0"/>
      <w:divBdr>
        <w:top w:val="none" w:sz="0" w:space="0" w:color="auto"/>
        <w:left w:val="none" w:sz="0" w:space="0" w:color="auto"/>
        <w:bottom w:val="none" w:sz="0" w:space="0" w:color="auto"/>
        <w:right w:val="none" w:sz="0" w:space="0" w:color="auto"/>
      </w:divBdr>
    </w:div>
    <w:div w:id="99031071">
      <w:bodyDiv w:val="1"/>
      <w:marLeft w:val="0"/>
      <w:marRight w:val="0"/>
      <w:marTop w:val="0"/>
      <w:marBottom w:val="0"/>
      <w:divBdr>
        <w:top w:val="none" w:sz="0" w:space="0" w:color="auto"/>
        <w:left w:val="none" w:sz="0" w:space="0" w:color="auto"/>
        <w:bottom w:val="none" w:sz="0" w:space="0" w:color="auto"/>
        <w:right w:val="none" w:sz="0" w:space="0" w:color="auto"/>
      </w:divBdr>
      <w:divsChild>
        <w:div w:id="824784452">
          <w:marLeft w:val="0"/>
          <w:marRight w:val="0"/>
          <w:marTop w:val="0"/>
          <w:marBottom w:val="0"/>
          <w:divBdr>
            <w:top w:val="none" w:sz="0" w:space="0" w:color="auto"/>
            <w:left w:val="none" w:sz="0" w:space="0" w:color="auto"/>
            <w:bottom w:val="none" w:sz="0" w:space="0" w:color="auto"/>
            <w:right w:val="none" w:sz="0" w:space="0" w:color="auto"/>
          </w:divBdr>
        </w:div>
        <w:div w:id="1988237600">
          <w:marLeft w:val="0"/>
          <w:marRight w:val="0"/>
          <w:marTop w:val="0"/>
          <w:marBottom w:val="0"/>
          <w:divBdr>
            <w:top w:val="none" w:sz="0" w:space="0" w:color="auto"/>
            <w:left w:val="none" w:sz="0" w:space="0" w:color="auto"/>
            <w:bottom w:val="none" w:sz="0" w:space="0" w:color="auto"/>
            <w:right w:val="none" w:sz="0" w:space="0" w:color="auto"/>
          </w:divBdr>
        </w:div>
        <w:div w:id="1885286437">
          <w:marLeft w:val="0"/>
          <w:marRight w:val="0"/>
          <w:marTop w:val="0"/>
          <w:marBottom w:val="0"/>
          <w:divBdr>
            <w:top w:val="none" w:sz="0" w:space="0" w:color="auto"/>
            <w:left w:val="none" w:sz="0" w:space="0" w:color="auto"/>
            <w:bottom w:val="none" w:sz="0" w:space="0" w:color="auto"/>
            <w:right w:val="none" w:sz="0" w:space="0" w:color="auto"/>
          </w:divBdr>
        </w:div>
      </w:divsChild>
    </w:div>
    <w:div w:id="105926285">
      <w:bodyDiv w:val="1"/>
      <w:marLeft w:val="0"/>
      <w:marRight w:val="0"/>
      <w:marTop w:val="0"/>
      <w:marBottom w:val="0"/>
      <w:divBdr>
        <w:top w:val="none" w:sz="0" w:space="0" w:color="auto"/>
        <w:left w:val="none" w:sz="0" w:space="0" w:color="auto"/>
        <w:bottom w:val="none" w:sz="0" w:space="0" w:color="auto"/>
        <w:right w:val="none" w:sz="0" w:space="0" w:color="auto"/>
      </w:divBdr>
    </w:div>
    <w:div w:id="167407690">
      <w:bodyDiv w:val="1"/>
      <w:marLeft w:val="0"/>
      <w:marRight w:val="0"/>
      <w:marTop w:val="0"/>
      <w:marBottom w:val="0"/>
      <w:divBdr>
        <w:top w:val="none" w:sz="0" w:space="0" w:color="auto"/>
        <w:left w:val="none" w:sz="0" w:space="0" w:color="auto"/>
        <w:bottom w:val="none" w:sz="0" w:space="0" w:color="auto"/>
        <w:right w:val="none" w:sz="0" w:space="0" w:color="auto"/>
      </w:divBdr>
    </w:div>
    <w:div w:id="187372998">
      <w:bodyDiv w:val="1"/>
      <w:marLeft w:val="0"/>
      <w:marRight w:val="0"/>
      <w:marTop w:val="0"/>
      <w:marBottom w:val="0"/>
      <w:divBdr>
        <w:top w:val="none" w:sz="0" w:space="0" w:color="auto"/>
        <w:left w:val="none" w:sz="0" w:space="0" w:color="auto"/>
        <w:bottom w:val="none" w:sz="0" w:space="0" w:color="auto"/>
        <w:right w:val="none" w:sz="0" w:space="0" w:color="auto"/>
      </w:divBdr>
      <w:divsChild>
        <w:div w:id="921177967">
          <w:marLeft w:val="0"/>
          <w:marRight w:val="0"/>
          <w:marTop w:val="0"/>
          <w:marBottom w:val="0"/>
          <w:divBdr>
            <w:top w:val="none" w:sz="0" w:space="0" w:color="auto"/>
            <w:left w:val="none" w:sz="0" w:space="0" w:color="auto"/>
            <w:bottom w:val="none" w:sz="0" w:space="0" w:color="auto"/>
            <w:right w:val="none" w:sz="0" w:space="0" w:color="auto"/>
          </w:divBdr>
        </w:div>
        <w:div w:id="762529567">
          <w:marLeft w:val="0"/>
          <w:marRight w:val="0"/>
          <w:marTop w:val="0"/>
          <w:marBottom w:val="0"/>
          <w:divBdr>
            <w:top w:val="none" w:sz="0" w:space="0" w:color="auto"/>
            <w:left w:val="none" w:sz="0" w:space="0" w:color="auto"/>
            <w:bottom w:val="none" w:sz="0" w:space="0" w:color="auto"/>
            <w:right w:val="none" w:sz="0" w:space="0" w:color="auto"/>
          </w:divBdr>
        </w:div>
        <w:div w:id="2070415814">
          <w:marLeft w:val="0"/>
          <w:marRight w:val="0"/>
          <w:marTop w:val="0"/>
          <w:marBottom w:val="0"/>
          <w:divBdr>
            <w:top w:val="none" w:sz="0" w:space="0" w:color="auto"/>
            <w:left w:val="none" w:sz="0" w:space="0" w:color="auto"/>
            <w:bottom w:val="none" w:sz="0" w:space="0" w:color="auto"/>
            <w:right w:val="none" w:sz="0" w:space="0" w:color="auto"/>
          </w:divBdr>
        </w:div>
      </w:divsChild>
    </w:div>
    <w:div w:id="207841951">
      <w:bodyDiv w:val="1"/>
      <w:marLeft w:val="0"/>
      <w:marRight w:val="0"/>
      <w:marTop w:val="0"/>
      <w:marBottom w:val="0"/>
      <w:divBdr>
        <w:top w:val="none" w:sz="0" w:space="0" w:color="auto"/>
        <w:left w:val="none" w:sz="0" w:space="0" w:color="auto"/>
        <w:bottom w:val="none" w:sz="0" w:space="0" w:color="auto"/>
        <w:right w:val="none" w:sz="0" w:space="0" w:color="auto"/>
      </w:divBdr>
    </w:div>
    <w:div w:id="351805131">
      <w:bodyDiv w:val="1"/>
      <w:marLeft w:val="0"/>
      <w:marRight w:val="0"/>
      <w:marTop w:val="0"/>
      <w:marBottom w:val="0"/>
      <w:divBdr>
        <w:top w:val="none" w:sz="0" w:space="0" w:color="auto"/>
        <w:left w:val="none" w:sz="0" w:space="0" w:color="auto"/>
        <w:bottom w:val="none" w:sz="0" w:space="0" w:color="auto"/>
        <w:right w:val="none" w:sz="0" w:space="0" w:color="auto"/>
      </w:divBdr>
    </w:div>
    <w:div w:id="366837725">
      <w:bodyDiv w:val="1"/>
      <w:marLeft w:val="0"/>
      <w:marRight w:val="0"/>
      <w:marTop w:val="0"/>
      <w:marBottom w:val="0"/>
      <w:divBdr>
        <w:top w:val="none" w:sz="0" w:space="0" w:color="auto"/>
        <w:left w:val="none" w:sz="0" w:space="0" w:color="auto"/>
        <w:bottom w:val="none" w:sz="0" w:space="0" w:color="auto"/>
        <w:right w:val="none" w:sz="0" w:space="0" w:color="auto"/>
      </w:divBdr>
    </w:div>
    <w:div w:id="376977898">
      <w:bodyDiv w:val="1"/>
      <w:marLeft w:val="0"/>
      <w:marRight w:val="0"/>
      <w:marTop w:val="0"/>
      <w:marBottom w:val="0"/>
      <w:divBdr>
        <w:top w:val="none" w:sz="0" w:space="0" w:color="auto"/>
        <w:left w:val="none" w:sz="0" w:space="0" w:color="auto"/>
        <w:bottom w:val="none" w:sz="0" w:space="0" w:color="auto"/>
        <w:right w:val="none" w:sz="0" w:space="0" w:color="auto"/>
      </w:divBdr>
    </w:div>
    <w:div w:id="866214536">
      <w:bodyDiv w:val="1"/>
      <w:marLeft w:val="0"/>
      <w:marRight w:val="0"/>
      <w:marTop w:val="0"/>
      <w:marBottom w:val="0"/>
      <w:divBdr>
        <w:top w:val="none" w:sz="0" w:space="0" w:color="auto"/>
        <w:left w:val="none" w:sz="0" w:space="0" w:color="auto"/>
        <w:bottom w:val="none" w:sz="0" w:space="0" w:color="auto"/>
        <w:right w:val="none" w:sz="0" w:space="0" w:color="auto"/>
      </w:divBdr>
    </w:div>
    <w:div w:id="933711824">
      <w:bodyDiv w:val="1"/>
      <w:marLeft w:val="0"/>
      <w:marRight w:val="0"/>
      <w:marTop w:val="0"/>
      <w:marBottom w:val="0"/>
      <w:divBdr>
        <w:top w:val="none" w:sz="0" w:space="0" w:color="auto"/>
        <w:left w:val="none" w:sz="0" w:space="0" w:color="auto"/>
        <w:bottom w:val="none" w:sz="0" w:space="0" w:color="auto"/>
        <w:right w:val="none" w:sz="0" w:space="0" w:color="auto"/>
      </w:divBdr>
    </w:div>
    <w:div w:id="1017776049">
      <w:bodyDiv w:val="1"/>
      <w:marLeft w:val="0"/>
      <w:marRight w:val="0"/>
      <w:marTop w:val="0"/>
      <w:marBottom w:val="0"/>
      <w:divBdr>
        <w:top w:val="none" w:sz="0" w:space="0" w:color="auto"/>
        <w:left w:val="none" w:sz="0" w:space="0" w:color="auto"/>
        <w:bottom w:val="none" w:sz="0" w:space="0" w:color="auto"/>
        <w:right w:val="none" w:sz="0" w:space="0" w:color="auto"/>
      </w:divBdr>
    </w:div>
    <w:div w:id="1096561972">
      <w:bodyDiv w:val="1"/>
      <w:marLeft w:val="0"/>
      <w:marRight w:val="0"/>
      <w:marTop w:val="0"/>
      <w:marBottom w:val="0"/>
      <w:divBdr>
        <w:top w:val="none" w:sz="0" w:space="0" w:color="auto"/>
        <w:left w:val="none" w:sz="0" w:space="0" w:color="auto"/>
        <w:bottom w:val="none" w:sz="0" w:space="0" w:color="auto"/>
        <w:right w:val="none" w:sz="0" w:space="0" w:color="auto"/>
      </w:divBdr>
    </w:div>
    <w:div w:id="1209411186">
      <w:bodyDiv w:val="1"/>
      <w:marLeft w:val="0"/>
      <w:marRight w:val="0"/>
      <w:marTop w:val="0"/>
      <w:marBottom w:val="0"/>
      <w:divBdr>
        <w:top w:val="none" w:sz="0" w:space="0" w:color="auto"/>
        <w:left w:val="none" w:sz="0" w:space="0" w:color="auto"/>
        <w:bottom w:val="none" w:sz="0" w:space="0" w:color="auto"/>
        <w:right w:val="none" w:sz="0" w:space="0" w:color="auto"/>
      </w:divBdr>
    </w:div>
    <w:div w:id="1303920534">
      <w:bodyDiv w:val="1"/>
      <w:marLeft w:val="0"/>
      <w:marRight w:val="0"/>
      <w:marTop w:val="0"/>
      <w:marBottom w:val="0"/>
      <w:divBdr>
        <w:top w:val="none" w:sz="0" w:space="0" w:color="auto"/>
        <w:left w:val="none" w:sz="0" w:space="0" w:color="auto"/>
        <w:bottom w:val="none" w:sz="0" w:space="0" w:color="auto"/>
        <w:right w:val="none" w:sz="0" w:space="0" w:color="auto"/>
      </w:divBdr>
    </w:div>
    <w:div w:id="1412968613">
      <w:bodyDiv w:val="1"/>
      <w:marLeft w:val="0"/>
      <w:marRight w:val="0"/>
      <w:marTop w:val="0"/>
      <w:marBottom w:val="0"/>
      <w:divBdr>
        <w:top w:val="none" w:sz="0" w:space="0" w:color="auto"/>
        <w:left w:val="none" w:sz="0" w:space="0" w:color="auto"/>
        <w:bottom w:val="none" w:sz="0" w:space="0" w:color="auto"/>
        <w:right w:val="none" w:sz="0" w:space="0" w:color="auto"/>
      </w:divBdr>
    </w:div>
    <w:div w:id="1799953652">
      <w:bodyDiv w:val="1"/>
      <w:marLeft w:val="0"/>
      <w:marRight w:val="0"/>
      <w:marTop w:val="0"/>
      <w:marBottom w:val="0"/>
      <w:divBdr>
        <w:top w:val="none" w:sz="0" w:space="0" w:color="auto"/>
        <w:left w:val="none" w:sz="0" w:space="0" w:color="auto"/>
        <w:bottom w:val="none" w:sz="0" w:space="0" w:color="auto"/>
        <w:right w:val="none" w:sz="0" w:space="0" w:color="auto"/>
      </w:divBdr>
    </w:div>
    <w:div w:id="1917593101">
      <w:bodyDiv w:val="1"/>
      <w:marLeft w:val="0"/>
      <w:marRight w:val="0"/>
      <w:marTop w:val="0"/>
      <w:marBottom w:val="0"/>
      <w:divBdr>
        <w:top w:val="none" w:sz="0" w:space="0" w:color="auto"/>
        <w:left w:val="none" w:sz="0" w:space="0" w:color="auto"/>
        <w:bottom w:val="none" w:sz="0" w:space="0" w:color="auto"/>
        <w:right w:val="none" w:sz="0" w:space="0" w:color="auto"/>
      </w:divBdr>
    </w:div>
    <w:div w:id="199741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30"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9F56777-A56A-49D2-A5AA-71E00818D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21</Pages>
  <Words>3916</Words>
  <Characters>23501</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27363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dc:creator>
  <cp:lastModifiedBy>justyna.januszczak</cp:lastModifiedBy>
  <cp:revision>12</cp:revision>
  <cp:lastPrinted>2015-05-22T10:00:00Z</cp:lastPrinted>
  <dcterms:created xsi:type="dcterms:W3CDTF">2015-04-02T11:46:00Z</dcterms:created>
  <dcterms:modified xsi:type="dcterms:W3CDTF">2015-05-25T12:33:00Z</dcterms:modified>
</cp:coreProperties>
</file>